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C6F07C" w14:textId="6B986799" w:rsidR="00513B78" w:rsidRDefault="001E488C" w:rsidP="6BF46F1A">
      <w:pPr>
        <w:spacing w:after="0" w:line="240" w:lineRule="auto"/>
        <w:jc w:val="right"/>
        <w:rPr>
          <w:rFonts w:ascii="Times New Roman" w:hAnsi="Times New Roman" w:cs="Times New Roman"/>
        </w:rPr>
      </w:pPr>
      <w:r>
        <w:rPr>
          <w:rFonts w:ascii="Times New Roman" w:hAnsi="Times New Roman" w:cs="Times New Roman"/>
        </w:rPr>
        <w:t>EELNÕU</w:t>
      </w:r>
    </w:p>
    <w:p w14:paraId="2481641D" w14:textId="1706CBD5" w:rsidR="001E488C" w:rsidRDefault="001E488C" w:rsidP="6BF46F1A">
      <w:pPr>
        <w:spacing w:after="0" w:line="240" w:lineRule="auto"/>
        <w:jc w:val="right"/>
        <w:rPr>
          <w:rFonts w:ascii="Times New Roman" w:hAnsi="Times New Roman" w:cs="Times New Roman"/>
        </w:rPr>
      </w:pPr>
      <w:r>
        <w:rPr>
          <w:rFonts w:ascii="Times New Roman" w:hAnsi="Times New Roman" w:cs="Times New Roman"/>
        </w:rPr>
        <w:t>18.07.2025</w:t>
      </w:r>
    </w:p>
    <w:p w14:paraId="1D8F10C7" w14:textId="77777777" w:rsidR="00554D8C" w:rsidRPr="00896462" w:rsidRDefault="00554D8C" w:rsidP="6BF46F1A">
      <w:pPr>
        <w:spacing w:after="0" w:line="240" w:lineRule="auto"/>
        <w:jc w:val="right"/>
        <w:rPr>
          <w:rFonts w:ascii="Times New Roman" w:hAnsi="Times New Roman" w:cs="Times New Roman"/>
        </w:rPr>
      </w:pPr>
    </w:p>
    <w:p w14:paraId="5183C5DD" w14:textId="1906BC37" w:rsidR="00177D3D" w:rsidRDefault="00A17F4A" w:rsidP="006D1EEA">
      <w:pPr>
        <w:spacing w:after="0" w:line="240" w:lineRule="auto"/>
        <w:jc w:val="center"/>
        <w:rPr>
          <w:rFonts w:ascii="Times New Roman" w:hAnsi="Times New Roman" w:cs="Times New Roman"/>
          <w:b/>
          <w:bCs/>
          <w:sz w:val="32"/>
          <w:szCs w:val="32"/>
        </w:rPr>
      </w:pPr>
      <w:r w:rsidRPr="00B40F23">
        <w:rPr>
          <w:rFonts w:ascii="Times New Roman" w:hAnsi="Times New Roman" w:cs="Times New Roman"/>
          <w:b/>
          <w:bCs/>
          <w:sz w:val="32"/>
          <w:szCs w:val="32"/>
        </w:rPr>
        <w:t>Sotsiaalhoolekande seaduse muutmise seadus</w:t>
      </w:r>
      <w:r w:rsidR="00513B78">
        <w:rPr>
          <w:rFonts w:ascii="Times New Roman" w:hAnsi="Times New Roman" w:cs="Times New Roman"/>
          <w:b/>
          <w:bCs/>
          <w:sz w:val="32"/>
          <w:szCs w:val="32"/>
        </w:rPr>
        <w:t xml:space="preserve"> (toimetulekutoetuse muudatused)</w:t>
      </w:r>
    </w:p>
    <w:p w14:paraId="66D1B2DB" w14:textId="77777777" w:rsidR="00661C1C" w:rsidRPr="006D1EEA" w:rsidRDefault="00661C1C" w:rsidP="006D1EEA">
      <w:pPr>
        <w:spacing w:after="0" w:line="240" w:lineRule="auto"/>
        <w:jc w:val="both"/>
        <w:rPr>
          <w:rFonts w:ascii="Times New Roman" w:hAnsi="Times New Roman" w:cs="Times New Roman"/>
        </w:rPr>
      </w:pPr>
    </w:p>
    <w:p w14:paraId="792BFE4E" w14:textId="5EF962D2" w:rsidR="00D7605E" w:rsidRPr="00B40F23" w:rsidRDefault="7B6B2BA2" w:rsidP="00B201B4">
      <w:pPr>
        <w:spacing w:after="0" w:line="240" w:lineRule="auto"/>
        <w:jc w:val="both"/>
        <w:rPr>
          <w:rFonts w:ascii="Times New Roman" w:hAnsi="Times New Roman" w:cs="Times New Roman"/>
          <w:b/>
          <w:bCs/>
        </w:rPr>
      </w:pPr>
      <w:r w:rsidRPr="6DB30420">
        <w:rPr>
          <w:rFonts w:ascii="Times New Roman" w:hAnsi="Times New Roman" w:cs="Times New Roman"/>
          <w:b/>
          <w:bCs/>
        </w:rPr>
        <w:t>§ 1</w:t>
      </w:r>
      <w:r w:rsidR="155F583B" w:rsidRPr="6DB30420">
        <w:rPr>
          <w:rFonts w:ascii="Times New Roman" w:hAnsi="Times New Roman" w:cs="Times New Roman"/>
          <w:b/>
          <w:bCs/>
        </w:rPr>
        <w:t>.</w:t>
      </w:r>
      <w:r w:rsidRPr="6DB30420">
        <w:rPr>
          <w:rFonts w:ascii="Times New Roman" w:hAnsi="Times New Roman" w:cs="Times New Roman"/>
          <w:b/>
          <w:bCs/>
        </w:rPr>
        <w:t xml:space="preserve"> </w:t>
      </w:r>
      <w:r w:rsidR="3A483423" w:rsidRPr="6DB30420">
        <w:rPr>
          <w:rFonts w:ascii="Times New Roman" w:hAnsi="Times New Roman" w:cs="Times New Roman"/>
          <w:b/>
          <w:bCs/>
        </w:rPr>
        <w:t>Sotsiaalhoolekande seaduse</w:t>
      </w:r>
      <w:r w:rsidRPr="6DB30420">
        <w:rPr>
          <w:rFonts w:ascii="Times New Roman" w:hAnsi="Times New Roman" w:cs="Times New Roman"/>
          <w:b/>
          <w:bCs/>
        </w:rPr>
        <w:t xml:space="preserve"> muutmine</w:t>
      </w:r>
    </w:p>
    <w:p w14:paraId="1B85850B" w14:textId="77777777" w:rsidR="00B40F23" w:rsidRDefault="00B40F23" w:rsidP="00B201B4">
      <w:pPr>
        <w:spacing w:after="0" w:line="240" w:lineRule="auto"/>
        <w:jc w:val="both"/>
        <w:rPr>
          <w:rFonts w:ascii="Times New Roman" w:hAnsi="Times New Roman" w:cs="Times New Roman"/>
        </w:rPr>
      </w:pPr>
    </w:p>
    <w:p w14:paraId="7C6F0D67" w14:textId="39D59B6C" w:rsidR="008A450D" w:rsidRPr="006D1EEA" w:rsidRDefault="008A450D" w:rsidP="00B201B4">
      <w:pPr>
        <w:spacing w:after="0" w:line="240" w:lineRule="auto"/>
        <w:jc w:val="both"/>
        <w:rPr>
          <w:rFonts w:ascii="Times New Roman" w:hAnsi="Times New Roman" w:cs="Times New Roman"/>
        </w:rPr>
      </w:pPr>
      <w:r w:rsidRPr="006D1EEA">
        <w:rPr>
          <w:rFonts w:ascii="Times New Roman" w:hAnsi="Times New Roman" w:cs="Times New Roman"/>
        </w:rPr>
        <w:t>Sotsiaalhoolekande seaduse</w:t>
      </w:r>
      <w:r w:rsidR="00C522C5">
        <w:rPr>
          <w:rFonts w:ascii="Times New Roman" w:hAnsi="Times New Roman" w:cs="Times New Roman"/>
        </w:rPr>
        <w:t>s</w:t>
      </w:r>
      <w:r w:rsidR="00255023" w:rsidRPr="006D1EEA" w:rsidDel="00C522C5">
        <w:rPr>
          <w:rFonts w:ascii="Times New Roman" w:hAnsi="Times New Roman" w:cs="Times New Roman"/>
        </w:rPr>
        <w:t xml:space="preserve"> </w:t>
      </w:r>
      <w:r w:rsidR="00255023" w:rsidRPr="006D1EEA">
        <w:rPr>
          <w:rFonts w:ascii="Times New Roman" w:hAnsi="Times New Roman" w:cs="Times New Roman"/>
        </w:rPr>
        <w:t>tehakse</w:t>
      </w:r>
      <w:r w:rsidR="004B7D12" w:rsidRPr="006D1EEA">
        <w:rPr>
          <w:rFonts w:ascii="Times New Roman" w:hAnsi="Times New Roman" w:cs="Times New Roman"/>
        </w:rPr>
        <w:t xml:space="preserve"> </w:t>
      </w:r>
      <w:r w:rsidRPr="006D1EEA">
        <w:rPr>
          <w:rFonts w:ascii="Times New Roman" w:hAnsi="Times New Roman" w:cs="Times New Roman"/>
        </w:rPr>
        <w:t>järgmised muudatused:</w:t>
      </w:r>
    </w:p>
    <w:p w14:paraId="06F7FE61" w14:textId="77777777" w:rsidR="00B40F23" w:rsidRDefault="00B40F23" w:rsidP="00B201B4">
      <w:pPr>
        <w:spacing w:after="0" w:line="240" w:lineRule="auto"/>
        <w:jc w:val="both"/>
        <w:rPr>
          <w:rFonts w:ascii="Times New Roman" w:hAnsi="Times New Roman" w:cs="Times New Roman"/>
        </w:rPr>
      </w:pPr>
    </w:p>
    <w:p w14:paraId="474DEF97" w14:textId="3AED3F8F" w:rsidR="008A450D" w:rsidRPr="006D1EEA" w:rsidRDefault="008A450D" w:rsidP="00B201B4">
      <w:pPr>
        <w:spacing w:after="0" w:line="240" w:lineRule="auto"/>
        <w:jc w:val="both"/>
        <w:rPr>
          <w:rFonts w:ascii="Times New Roman" w:hAnsi="Times New Roman" w:cs="Times New Roman"/>
        </w:rPr>
      </w:pPr>
      <w:r w:rsidRPr="00B40F23">
        <w:rPr>
          <w:rFonts w:ascii="Times New Roman" w:hAnsi="Times New Roman" w:cs="Times New Roman"/>
          <w:b/>
          <w:bCs/>
        </w:rPr>
        <w:t>1)</w:t>
      </w:r>
      <w:r w:rsidRPr="006D1EEA">
        <w:rPr>
          <w:rFonts w:ascii="Times New Roman" w:hAnsi="Times New Roman" w:cs="Times New Roman"/>
          <w:color w:val="000000"/>
          <w:shd w:val="clear" w:color="auto" w:fill="FFFFFF"/>
        </w:rPr>
        <w:t xml:space="preserve"> </w:t>
      </w:r>
      <w:r w:rsidR="00EA2267" w:rsidRPr="006D1EEA">
        <w:rPr>
          <w:rFonts w:ascii="Times New Roman" w:hAnsi="Times New Roman" w:cs="Times New Roman"/>
          <w:color w:val="000000"/>
          <w:shd w:val="clear" w:color="auto" w:fill="FFFFFF"/>
        </w:rPr>
        <w:t>paragra</w:t>
      </w:r>
      <w:r w:rsidR="00625496" w:rsidRPr="006D1EEA">
        <w:rPr>
          <w:rFonts w:ascii="Times New Roman" w:hAnsi="Times New Roman" w:cs="Times New Roman"/>
          <w:color w:val="000000"/>
          <w:shd w:val="clear" w:color="auto" w:fill="FFFFFF"/>
        </w:rPr>
        <w:t xml:space="preserve">hvi </w:t>
      </w:r>
      <w:r w:rsidRPr="006D1EEA">
        <w:rPr>
          <w:rFonts w:ascii="Times New Roman" w:hAnsi="Times New Roman" w:cs="Times New Roman"/>
          <w:color w:val="000000"/>
          <w:shd w:val="clear" w:color="auto" w:fill="FFFFFF"/>
        </w:rPr>
        <w:t>131 lõige</w:t>
      </w:r>
      <w:r w:rsidR="70A2485B" w:rsidRPr="006D1EEA">
        <w:rPr>
          <w:rFonts w:ascii="Times New Roman" w:hAnsi="Times New Roman" w:cs="Times New Roman"/>
          <w:color w:val="000000"/>
          <w:shd w:val="clear" w:color="auto" w:fill="FFFFFF"/>
        </w:rPr>
        <w:t>t</w:t>
      </w:r>
      <w:r w:rsidRPr="006D1EEA">
        <w:rPr>
          <w:rFonts w:ascii="Times New Roman" w:hAnsi="Times New Roman" w:cs="Times New Roman"/>
          <w:color w:val="000000"/>
          <w:shd w:val="clear" w:color="auto" w:fill="FFFFFF"/>
        </w:rPr>
        <w:t xml:space="preserve"> 2 </w:t>
      </w:r>
      <w:r w:rsidR="00625496" w:rsidRPr="0022256B">
        <w:rPr>
          <w:rFonts w:ascii="Times New Roman" w:hAnsi="Times New Roman" w:cs="Times New Roman"/>
          <w:color w:val="000000"/>
          <w:shd w:val="clear" w:color="auto" w:fill="FFFFFF"/>
        </w:rPr>
        <w:t>täi</w:t>
      </w:r>
      <w:r w:rsidR="00625496" w:rsidRPr="006D1EEA">
        <w:rPr>
          <w:rFonts w:ascii="Times New Roman" w:hAnsi="Times New Roman" w:cs="Times New Roman"/>
          <w:color w:val="000000"/>
          <w:shd w:val="clear" w:color="auto" w:fill="FFFFFF"/>
        </w:rPr>
        <w:t xml:space="preserve">endatakse </w:t>
      </w:r>
      <w:r w:rsidR="00DD1C05" w:rsidRPr="006D1EEA">
        <w:rPr>
          <w:rFonts w:ascii="Times New Roman" w:hAnsi="Times New Roman" w:cs="Times New Roman"/>
          <w:color w:val="000000"/>
          <w:shd w:val="clear" w:color="auto" w:fill="FFFFFF"/>
        </w:rPr>
        <w:t>pärast</w:t>
      </w:r>
      <w:r w:rsidR="009B303B" w:rsidRPr="006D1EEA">
        <w:rPr>
          <w:rFonts w:ascii="Times New Roman" w:hAnsi="Times New Roman" w:cs="Times New Roman"/>
          <w:color w:val="000000"/>
          <w:shd w:val="clear" w:color="auto" w:fill="FFFFFF"/>
        </w:rPr>
        <w:t xml:space="preserve"> </w:t>
      </w:r>
      <w:r w:rsidR="002435E6" w:rsidRPr="006D1EEA">
        <w:rPr>
          <w:rFonts w:ascii="Times New Roman" w:hAnsi="Times New Roman" w:cs="Times New Roman"/>
          <w:color w:val="000000"/>
          <w:shd w:val="clear" w:color="auto" w:fill="FFFFFF"/>
        </w:rPr>
        <w:t xml:space="preserve">tekstiosa </w:t>
      </w:r>
      <w:r w:rsidR="00EF4D5C" w:rsidRPr="006D1EEA">
        <w:rPr>
          <w:rFonts w:ascii="Times New Roman" w:hAnsi="Times New Roman" w:cs="Times New Roman"/>
          <w:color w:val="000000"/>
          <w:shd w:val="clear" w:color="auto" w:fill="FFFFFF"/>
        </w:rPr>
        <w:t>„perekonnal</w:t>
      </w:r>
      <w:r w:rsidR="005F0A84">
        <w:rPr>
          <w:rFonts w:ascii="Times New Roman" w:hAnsi="Times New Roman" w:cs="Times New Roman"/>
          <w:color w:val="000000"/>
          <w:shd w:val="clear" w:color="auto" w:fill="FFFFFF"/>
        </w:rPr>
        <w:t>,</w:t>
      </w:r>
      <w:r w:rsidR="00EF4D5C" w:rsidRPr="006D1EEA">
        <w:rPr>
          <w:rFonts w:ascii="Times New Roman" w:hAnsi="Times New Roman" w:cs="Times New Roman"/>
          <w:color w:val="000000"/>
          <w:shd w:val="clear" w:color="auto" w:fill="FFFFFF"/>
        </w:rPr>
        <w:t xml:space="preserve">“ </w:t>
      </w:r>
      <w:r w:rsidRPr="006D1EEA">
        <w:rPr>
          <w:rFonts w:ascii="Times New Roman" w:hAnsi="Times New Roman" w:cs="Times New Roman"/>
        </w:rPr>
        <w:t>teksti</w:t>
      </w:r>
      <w:r w:rsidR="00EF4D5C" w:rsidRPr="006D1EEA">
        <w:rPr>
          <w:rFonts w:ascii="Times New Roman" w:hAnsi="Times New Roman" w:cs="Times New Roman"/>
        </w:rPr>
        <w:t>osaga</w:t>
      </w:r>
      <w:r w:rsidRPr="006D1EEA">
        <w:rPr>
          <w:rFonts w:ascii="Times New Roman" w:hAnsi="Times New Roman" w:cs="Times New Roman"/>
        </w:rPr>
        <w:t xml:space="preserve"> </w:t>
      </w:r>
      <w:r w:rsidR="00435A6D" w:rsidRPr="006D1EEA">
        <w:rPr>
          <w:rFonts w:ascii="Times New Roman" w:hAnsi="Times New Roman" w:cs="Times New Roman"/>
        </w:rPr>
        <w:t>„</w:t>
      </w:r>
      <w:r w:rsidRPr="006D1EEA">
        <w:rPr>
          <w:rFonts w:ascii="Times New Roman" w:hAnsi="Times New Roman" w:cs="Times New Roman"/>
        </w:rPr>
        <w:t xml:space="preserve">kelle rahalised vahendid </w:t>
      </w:r>
      <w:r w:rsidR="00B77001">
        <w:rPr>
          <w:rFonts w:ascii="Times New Roman" w:hAnsi="Times New Roman" w:cs="Times New Roman"/>
        </w:rPr>
        <w:t xml:space="preserve">ei </w:t>
      </w:r>
      <w:r w:rsidRPr="006D1EEA">
        <w:rPr>
          <w:rFonts w:ascii="Times New Roman" w:hAnsi="Times New Roman" w:cs="Times New Roman"/>
        </w:rPr>
        <w:t>ole toimetuleku</w:t>
      </w:r>
      <w:r w:rsidR="005860B5">
        <w:rPr>
          <w:rFonts w:ascii="Times New Roman" w:hAnsi="Times New Roman" w:cs="Times New Roman"/>
        </w:rPr>
        <w:t xml:space="preserve"> tagamise</w:t>
      </w:r>
      <w:r w:rsidRPr="006D1EEA">
        <w:rPr>
          <w:rFonts w:ascii="Times New Roman" w:hAnsi="Times New Roman" w:cs="Times New Roman"/>
        </w:rPr>
        <w:t xml:space="preserve">ks </w:t>
      </w:r>
      <w:r w:rsidR="00B77001" w:rsidRPr="006D1EEA">
        <w:rPr>
          <w:rFonts w:ascii="Times New Roman" w:hAnsi="Times New Roman" w:cs="Times New Roman"/>
        </w:rPr>
        <w:t xml:space="preserve">piisavad </w:t>
      </w:r>
      <w:r w:rsidRPr="006D1EEA">
        <w:rPr>
          <w:rFonts w:ascii="Times New Roman" w:hAnsi="Times New Roman" w:cs="Times New Roman"/>
        </w:rPr>
        <w:t>ja</w:t>
      </w:r>
      <w:del w:id="0" w:author="Inge Mehide - JUSTDIGI" w:date="2025-08-08T11:52:00Z" w16du:dateUtc="2025-08-08T08:52:00Z">
        <w:r w:rsidRPr="006D1EEA" w:rsidDel="00A83BA2">
          <w:rPr>
            <w:rFonts w:ascii="Times New Roman" w:hAnsi="Times New Roman" w:cs="Times New Roman"/>
          </w:rPr>
          <w:delText>”</w:delText>
        </w:r>
      </w:del>
      <w:ins w:id="1" w:author="Inge Mehide - JUSTDIGI" w:date="2025-08-08T11:52:00Z" w16du:dateUtc="2025-08-08T08:52:00Z">
        <w:r w:rsidR="00A83BA2">
          <w:rPr>
            <w:rFonts w:ascii="Times New Roman" w:hAnsi="Times New Roman" w:cs="Times New Roman"/>
          </w:rPr>
          <w:t>“</w:t>
        </w:r>
      </w:ins>
      <w:r w:rsidR="00952BA8">
        <w:rPr>
          <w:rFonts w:ascii="Times New Roman" w:hAnsi="Times New Roman" w:cs="Times New Roman"/>
        </w:rPr>
        <w:t>;</w:t>
      </w:r>
    </w:p>
    <w:p w14:paraId="7EAEAF1E" w14:textId="089119BF" w:rsidR="00B40F23" w:rsidRDefault="00B40F23" w:rsidP="6DB30420">
      <w:pPr>
        <w:spacing w:after="0" w:line="240" w:lineRule="auto"/>
        <w:jc w:val="both"/>
        <w:rPr>
          <w:rStyle w:val="normaltextrun"/>
          <w:rFonts w:ascii="Times New Roman" w:hAnsi="Times New Roman" w:cs="Times New Roman"/>
          <w:color w:val="000000" w:themeColor="text1"/>
        </w:rPr>
      </w:pPr>
    </w:p>
    <w:p w14:paraId="44E655F8" w14:textId="2A26E186" w:rsidR="00397047" w:rsidRDefault="168004A6" w:rsidP="00B201B4">
      <w:pPr>
        <w:spacing w:after="0" w:line="240" w:lineRule="auto"/>
        <w:jc w:val="both"/>
        <w:rPr>
          <w:rFonts w:ascii="Times New Roman" w:hAnsi="Times New Roman" w:cs="Times New Roman"/>
          <w:color w:val="0070C0"/>
          <w:shd w:val="clear" w:color="auto" w:fill="FFFFFF"/>
        </w:rPr>
      </w:pPr>
      <w:r w:rsidRPr="00581946">
        <w:rPr>
          <w:rFonts w:ascii="Times New Roman" w:hAnsi="Times New Roman" w:cs="Times New Roman"/>
          <w:b/>
          <w:bCs/>
        </w:rPr>
        <w:t>2</w:t>
      </w:r>
      <w:r w:rsidR="77869E09" w:rsidRPr="00581946">
        <w:rPr>
          <w:rFonts w:ascii="Times New Roman" w:hAnsi="Times New Roman" w:cs="Times New Roman"/>
          <w:b/>
          <w:bCs/>
        </w:rPr>
        <w:t>)</w:t>
      </w:r>
      <w:r w:rsidR="77869E09" w:rsidRPr="006D1EEA">
        <w:rPr>
          <w:rFonts w:ascii="Times New Roman" w:hAnsi="Times New Roman" w:cs="Times New Roman"/>
        </w:rPr>
        <w:t xml:space="preserve"> </w:t>
      </w:r>
      <w:r w:rsidR="323F899E" w:rsidRPr="006D1EEA">
        <w:rPr>
          <w:rFonts w:ascii="Times New Roman" w:hAnsi="Times New Roman" w:cs="Times New Roman"/>
        </w:rPr>
        <w:t>paragra</w:t>
      </w:r>
      <w:r w:rsidR="59288AF5" w:rsidRPr="006D1EEA">
        <w:rPr>
          <w:rFonts w:ascii="Times New Roman" w:hAnsi="Times New Roman" w:cs="Times New Roman"/>
        </w:rPr>
        <w:t xml:space="preserve">hvi </w:t>
      </w:r>
      <w:r w:rsidR="6AADFB91" w:rsidRPr="006D1EEA">
        <w:rPr>
          <w:rFonts w:ascii="Times New Roman" w:hAnsi="Times New Roman" w:cs="Times New Roman"/>
        </w:rPr>
        <w:t>131</w:t>
      </w:r>
      <w:r w:rsidR="59288AF5" w:rsidRPr="006D1EEA">
        <w:rPr>
          <w:rFonts w:ascii="Times New Roman" w:hAnsi="Times New Roman" w:cs="Times New Roman"/>
        </w:rPr>
        <w:t xml:space="preserve"> </w:t>
      </w:r>
      <w:r w:rsidR="12F12757" w:rsidRPr="006D1EEA">
        <w:rPr>
          <w:rFonts w:ascii="Times New Roman" w:hAnsi="Times New Roman" w:cs="Times New Roman"/>
        </w:rPr>
        <w:t xml:space="preserve">täiendatakse </w:t>
      </w:r>
      <w:r w:rsidR="59288AF5" w:rsidRPr="006D1EEA">
        <w:rPr>
          <w:rFonts w:ascii="Times New Roman" w:hAnsi="Times New Roman" w:cs="Times New Roman"/>
        </w:rPr>
        <w:t>lõikega 6</w:t>
      </w:r>
      <w:r w:rsidR="59288AF5" w:rsidRPr="006D1EEA">
        <w:rPr>
          <w:rFonts w:ascii="Times New Roman" w:hAnsi="Times New Roman" w:cs="Times New Roman"/>
          <w:vertAlign w:val="superscript"/>
        </w:rPr>
        <w:t>1</w:t>
      </w:r>
      <w:r w:rsidR="59288AF5" w:rsidRPr="00582D35">
        <w:rPr>
          <w:rFonts w:ascii="Times New Roman" w:hAnsi="Times New Roman" w:cs="Times New Roman"/>
        </w:rPr>
        <w:t xml:space="preserve"> </w:t>
      </w:r>
      <w:r w:rsidR="59288AF5" w:rsidRPr="006D1EEA">
        <w:rPr>
          <w:rFonts w:ascii="Times New Roman" w:hAnsi="Times New Roman" w:cs="Times New Roman"/>
          <w:shd w:val="clear" w:color="auto" w:fill="FFFFFF"/>
        </w:rPr>
        <w:t>järgmises sõnastuses</w:t>
      </w:r>
      <w:r w:rsidR="498EE63E" w:rsidRPr="006D1EEA">
        <w:rPr>
          <w:rFonts w:ascii="Times New Roman" w:hAnsi="Times New Roman" w:cs="Times New Roman"/>
          <w:shd w:val="clear" w:color="auto" w:fill="FFFFFF"/>
        </w:rPr>
        <w:t>:</w:t>
      </w:r>
      <w:r w:rsidR="7E6650F2" w:rsidRPr="006D1EEA">
        <w:rPr>
          <w:rFonts w:ascii="Times New Roman" w:hAnsi="Times New Roman" w:cs="Times New Roman"/>
          <w:color w:val="0070C0"/>
          <w:shd w:val="clear" w:color="auto" w:fill="FFFFFF"/>
        </w:rPr>
        <w:t xml:space="preserve"> </w:t>
      </w:r>
    </w:p>
    <w:p w14:paraId="3D0EBFA0" w14:textId="77777777" w:rsidR="00397047" w:rsidRDefault="00397047" w:rsidP="00B201B4">
      <w:pPr>
        <w:spacing w:after="0" w:line="240" w:lineRule="auto"/>
        <w:jc w:val="both"/>
        <w:rPr>
          <w:rFonts w:ascii="Times New Roman" w:hAnsi="Times New Roman" w:cs="Times New Roman"/>
          <w:color w:val="0070C0"/>
          <w:shd w:val="clear" w:color="auto" w:fill="FFFFFF"/>
        </w:rPr>
      </w:pPr>
    </w:p>
    <w:p w14:paraId="47D54C65" w14:textId="1294CBF0" w:rsidR="00250285" w:rsidRPr="00250285" w:rsidRDefault="00250285" w:rsidP="6DFBA3BC">
      <w:pPr>
        <w:spacing w:after="0" w:line="240" w:lineRule="auto"/>
        <w:jc w:val="both"/>
        <w:rPr>
          <w:rFonts w:ascii="Times New Roman" w:eastAsia="Times New Roman" w:hAnsi="Times New Roman" w:cs="Times New Roman"/>
        </w:rPr>
      </w:pPr>
      <w:r w:rsidRPr="3854FFFE">
        <w:rPr>
          <w:rFonts w:ascii="Times New Roman" w:eastAsia="Times New Roman" w:hAnsi="Times New Roman" w:cs="Times New Roman"/>
        </w:rPr>
        <w:t>„(6</w:t>
      </w:r>
      <w:r w:rsidRPr="3854FFFE">
        <w:rPr>
          <w:rFonts w:ascii="Times New Roman" w:eastAsia="Times New Roman" w:hAnsi="Times New Roman" w:cs="Times New Roman"/>
          <w:vertAlign w:val="superscript"/>
        </w:rPr>
        <w:t>1</w:t>
      </w:r>
      <w:r w:rsidRPr="3854FFFE">
        <w:rPr>
          <w:rFonts w:ascii="Times New Roman" w:eastAsia="Times New Roman" w:hAnsi="Times New Roman" w:cs="Times New Roman"/>
        </w:rPr>
        <w:t xml:space="preserve">) Last, </w:t>
      </w:r>
      <w:r w:rsidR="004C465A" w:rsidRPr="30F3B4D7">
        <w:rPr>
          <w:rFonts w:ascii="Times New Roman" w:eastAsia="Times New Roman" w:hAnsi="Times New Roman" w:cs="Times New Roman"/>
        </w:rPr>
        <w:t>kes on saanud 18-aastaseks</w:t>
      </w:r>
      <w:r w:rsidR="004C465A" w:rsidRPr="3854FFFE">
        <w:rPr>
          <w:rFonts w:ascii="Times New Roman" w:eastAsia="Times New Roman" w:hAnsi="Times New Roman" w:cs="Times New Roman"/>
        </w:rPr>
        <w:t xml:space="preserve"> ja </w:t>
      </w:r>
      <w:r w:rsidRPr="00101C91">
        <w:rPr>
          <w:rFonts w:ascii="Times New Roman" w:eastAsia="Times New Roman" w:hAnsi="Times New Roman" w:cs="Times New Roman"/>
        </w:rPr>
        <w:t>õpib</w:t>
      </w:r>
      <w:r w:rsidRPr="3854FFFE">
        <w:rPr>
          <w:rFonts w:ascii="Times New Roman" w:eastAsia="Times New Roman" w:hAnsi="Times New Roman" w:cs="Times New Roman"/>
        </w:rPr>
        <w:t xml:space="preserve"> põhikoolis, gümnaasiumis, kutseõppe tasemeõppes või Haridus- ja Teadusministeeriumi hallatava riigiasutuse täienduskoolituse kursusel</w:t>
      </w:r>
      <w:r w:rsidR="00347B93">
        <w:rPr>
          <w:rFonts w:ascii="Times New Roman" w:eastAsia="Times New Roman" w:hAnsi="Times New Roman" w:cs="Times New Roman"/>
        </w:rPr>
        <w:t xml:space="preserve"> </w:t>
      </w:r>
      <w:ins w:id="2" w:author="Inge Mehide - JUSTDIGI" w:date="2025-08-08T11:52:00Z" w16du:dateUtc="2025-08-08T08:52:00Z">
        <w:r w:rsidR="00E55284">
          <w:rPr>
            <w:rFonts w:ascii="Times New Roman" w:eastAsia="Times New Roman" w:hAnsi="Times New Roman" w:cs="Times New Roman"/>
          </w:rPr>
          <w:t>ning</w:t>
        </w:r>
      </w:ins>
      <w:del w:id="3" w:author="Inge Mehide - JUSTDIGI" w:date="2025-08-08T11:52:00Z" w16du:dateUtc="2025-08-08T08:52:00Z">
        <w:r w:rsidR="00347B93" w:rsidDel="00E55284">
          <w:rPr>
            <w:rFonts w:ascii="Times New Roman" w:eastAsia="Times New Roman" w:hAnsi="Times New Roman" w:cs="Times New Roman"/>
          </w:rPr>
          <w:delText>ja</w:delText>
        </w:r>
      </w:del>
      <w:r w:rsidRPr="3854FFFE">
        <w:rPr>
          <w:rFonts w:ascii="Times New Roman" w:eastAsia="Times New Roman" w:hAnsi="Times New Roman" w:cs="Times New Roman"/>
        </w:rPr>
        <w:t xml:space="preserve"> kellel ei ole veel keskharidust, loetakse toimetulekutoetuse määramisel käesoleva paragrahvi lõike 5 tähenduses lapseks kuni </w:t>
      </w:r>
      <w:r w:rsidR="00046DA9" w:rsidRPr="30F3B4D7">
        <w:rPr>
          <w:rFonts w:ascii="Times New Roman" w:eastAsia="Times New Roman" w:hAnsi="Times New Roman" w:cs="Times New Roman"/>
        </w:rPr>
        <w:t xml:space="preserve">selle õppeaasta lõpuni, kui </w:t>
      </w:r>
      <w:r w:rsidR="008C1808">
        <w:rPr>
          <w:rFonts w:ascii="Times New Roman" w:eastAsia="Times New Roman" w:hAnsi="Times New Roman" w:cs="Times New Roman"/>
        </w:rPr>
        <w:t>ta</w:t>
      </w:r>
      <w:r w:rsidR="00046DA9" w:rsidRPr="30F3B4D7">
        <w:rPr>
          <w:rFonts w:ascii="Times New Roman" w:eastAsia="Times New Roman" w:hAnsi="Times New Roman" w:cs="Times New Roman"/>
        </w:rPr>
        <w:t xml:space="preserve"> saab 19-aastaseks</w:t>
      </w:r>
      <w:r w:rsidR="00404390">
        <w:rPr>
          <w:rFonts w:ascii="Times New Roman" w:eastAsia="Times New Roman" w:hAnsi="Times New Roman" w:cs="Times New Roman"/>
        </w:rPr>
        <w:t>,</w:t>
      </w:r>
      <w:r w:rsidR="00046DA9" w:rsidRPr="30F3B4D7">
        <w:rPr>
          <w:rFonts w:ascii="Times New Roman" w:eastAsia="Times New Roman" w:hAnsi="Times New Roman" w:cs="Times New Roman"/>
        </w:rPr>
        <w:t xml:space="preserve"> </w:t>
      </w:r>
      <w:r w:rsidRPr="30F3B4D7">
        <w:rPr>
          <w:rFonts w:ascii="Times New Roman" w:eastAsia="Times New Roman" w:hAnsi="Times New Roman" w:cs="Times New Roman"/>
        </w:rPr>
        <w:t>või täienduskoolituse kursuse lõppemiseni</w:t>
      </w:r>
      <w:r w:rsidRPr="3854FFFE">
        <w:rPr>
          <w:rFonts w:ascii="Times New Roman" w:eastAsia="Times New Roman" w:hAnsi="Times New Roman" w:cs="Times New Roman"/>
        </w:rPr>
        <w:t xml:space="preserve"> või õpilase kooli või täienduskoolituse kursuse nimekirjast väljaarvamiseni.“;</w:t>
      </w:r>
    </w:p>
    <w:p w14:paraId="6F7B0984" w14:textId="77777777" w:rsidR="00B40F23" w:rsidRDefault="00B40F23" w:rsidP="00B201B4">
      <w:pPr>
        <w:spacing w:after="0" w:line="240" w:lineRule="auto"/>
        <w:jc w:val="both"/>
        <w:rPr>
          <w:rFonts w:ascii="Times New Roman" w:hAnsi="Times New Roman" w:cs="Times New Roman"/>
          <w:shd w:val="clear" w:color="auto" w:fill="FFFFFF"/>
        </w:rPr>
      </w:pPr>
    </w:p>
    <w:p w14:paraId="3F365825" w14:textId="3D550F91" w:rsidR="009546DC" w:rsidRDefault="7269120C" w:rsidP="00B201B4">
      <w:pPr>
        <w:spacing w:after="0" w:line="240" w:lineRule="auto"/>
        <w:jc w:val="both"/>
        <w:rPr>
          <w:rFonts w:ascii="Times New Roman" w:hAnsi="Times New Roman" w:cs="Times New Roman"/>
          <w:shd w:val="clear" w:color="auto" w:fill="FFFFFF"/>
        </w:rPr>
      </w:pPr>
      <w:r w:rsidRPr="00581946">
        <w:rPr>
          <w:rFonts w:ascii="Times New Roman" w:hAnsi="Times New Roman" w:cs="Times New Roman"/>
          <w:b/>
          <w:bCs/>
          <w:shd w:val="clear" w:color="auto" w:fill="FFFFFF"/>
        </w:rPr>
        <w:t>3</w:t>
      </w:r>
      <w:r w:rsidR="35A1C5F1" w:rsidRPr="00581946">
        <w:rPr>
          <w:rFonts w:ascii="Times New Roman" w:hAnsi="Times New Roman" w:cs="Times New Roman"/>
          <w:b/>
          <w:bCs/>
          <w:shd w:val="clear" w:color="auto" w:fill="FFFFFF"/>
        </w:rPr>
        <w:t>)</w:t>
      </w:r>
      <w:r w:rsidR="35A1C5F1" w:rsidRPr="006D1EEA">
        <w:rPr>
          <w:rFonts w:ascii="Times New Roman" w:hAnsi="Times New Roman" w:cs="Times New Roman"/>
          <w:shd w:val="clear" w:color="auto" w:fill="FFFFFF"/>
        </w:rPr>
        <w:t xml:space="preserve"> </w:t>
      </w:r>
      <w:r w:rsidR="69E9494A" w:rsidRPr="006D1EEA">
        <w:rPr>
          <w:rFonts w:ascii="Times New Roman" w:hAnsi="Times New Roman" w:cs="Times New Roman"/>
          <w:shd w:val="clear" w:color="auto" w:fill="FFFFFF"/>
        </w:rPr>
        <w:t>paragrahvi 132 lõi</w:t>
      </w:r>
      <w:r w:rsidR="48EF868B">
        <w:rPr>
          <w:rFonts w:ascii="Times New Roman" w:hAnsi="Times New Roman" w:cs="Times New Roman"/>
          <w:shd w:val="clear" w:color="auto" w:fill="FFFFFF"/>
        </w:rPr>
        <w:t>ge</w:t>
      </w:r>
      <w:r w:rsidR="69E9494A" w:rsidRPr="006D1EEA">
        <w:rPr>
          <w:rFonts w:ascii="Times New Roman" w:hAnsi="Times New Roman" w:cs="Times New Roman"/>
          <w:shd w:val="clear" w:color="auto" w:fill="FFFFFF"/>
        </w:rPr>
        <w:t xml:space="preserve"> 2 </w:t>
      </w:r>
      <w:r w:rsidR="769AD026">
        <w:rPr>
          <w:rFonts w:ascii="Times New Roman" w:hAnsi="Times New Roman" w:cs="Times New Roman"/>
          <w:shd w:val="clear" w:color="auto" w:fill="FFFFFF"/>
        </w:rPr>
        <w:t>muudetakse ja sõnastatakse järgmiselt:</w:t>
      </w:r>
    </w:p>
    <w:p w14:paraId="5D11D30E" w14:textId="77777777" w:rsidR="00B1789F" w:rsidRDefault="00B1789F" w:rsidP="00B201B4">
      <w:pPr>
        <w:spacing w:after="0" w:line="240" w:lineRule="auto"/>
        <w:jc w:val="both"/>
        <w:rPr>
          <w:rFonts w:ascii="Times New Roman" w:hAnsi="Times New Roman" w:cs="Times New Roman"/>
          <w:shd w:val="clear" w:color="auto" w:fill="FFFFFF"/>
        </w:rPr>
      </w:pPr>
    </w:p>
    <w:p w14:paraId="6203CBA1" w14:textId="5411E80E" w:rsidR="00B1789F" w:rsidRPr="006D1EEA" w:rsidRDefault="00B1789F" w:rsidP="00B201B4">
      <w:pPr>
        <w:spacing w:after="0" w:line="240" w:lineRule="auto"/>
        <w:jc w:val="both"/>
        <w:rPr>
          <w:rFonts w:ascii="Times New Roman" w:hAnsi="Times New Roman" w:cs="Times New Roman"/>
          <w:shd w:val="clear" w:color="auto" w:fill="FFFFFF"/>
        </w:rPr>
      </w:pPr>
      <w:r>
        <w:rPr>
          <w:rFonts w:ascii="Times New Roman" w:hAnsi="Times New Roman" w:cs="Times New Roman"/>
          <w:shd w:val="clear" w:color="auto" w:fill="FFFFFF"/>
        </w:rPr>
        <w:t>„</w:t>
      </w:r>
      <w:r w:rsidRPr="00B1789F">
        <w:rPr>
          <w:rFonts w:ascii="Times New Roman" w:hAnsi="Times New Roman" w:cs="Times New Roman"/>
          <w:shd w:val="clear" w:color="auto" w:fill="FFFFFF"/>
        </w:rPr>
        <w:t>(2) Taotluses märgib taotleja käesoleva seaduse § 131 lõigete 7 ja 8 järgi toimetulekutoetuse määramisel arvesse võetavate isikute nimed</w:t>
      </w:r>
      <w:r>
        <w:rPr>
          <w:rFonts w:ascii="Times New Roman" w:hAnsi="Times New Roman" w:cs="Times New Roman"/>
          <w:shd w:val="clear" w:color="auto" w:fill="FFFFFF"/>
        </w:rPr>
        <w:t xml:space="preserve"> ja</w:t>
      </w:r>
      <w:r w:rsidRPr="00B1789F">
        <w:rPr>
          <w:rFonts w:ascii="Times New Roman" w:hAnsi="Times New Roman" w:cs="Times New Roman"/>
          <w:shd w:val="clear" w:color="auto" w:fill="FFFFFF"/>
        </w:rPr>
        <w:t xml:space="preserve"> nende isikukoodi või sünniaja.</w:t>
      </w:r>
      <w:r>
        <w:rPr>
          <w:rFonts w:ascii="Times New Roman" w:hAnsi="Times New Roman" w:cs="Times New Roman"/>
          <w:shd w:val="clear" w:color="auto" w:fill="FFFFFF"/>
        </w:rPr>
        <w:t>“;</w:t>
      </w:r>
    </w:p>
    <w:p w14:paraId="13BD20AE" w14:textId="2DD9D43E" w:rsidR="00B40F23" w:rsidRDefault="00B40F23" w:rsidP="6DB30420">
      <w:pPr>
        <w:spacing w:after="0" w:line="240" w:lineRule="auto"/>
        <w:jc w:val="both"/>
        <w:rPr>
          <w:rFonts w:ascii="Times New Roman" w:hAnsi="Times New Roman" w:cs="Times New Roman"/>
          <w:shd w:val="clear" w:color="auto" w:fill="FFFFFF"/>
        </w:rPr>
      </w:pPr>
    </w:p>
    <w:p w14:paraId="2EAD1A2E" w14:textId="182342F2" w:rsidR="00597DD3" w:rsidRPr="006D1EEA" w:rsidRDefault="758FF93E" w:rsidP="00B201B4">
      <w:pPr>
        <w:spacing w:after="0" w:line="240" w:lineRule="auto"/>
        <w:jc w:val="both"/>
        <w:rPr>
          <w:rFonts w:ascii="Times New Roman" w:hAnsi="Times New Roman" w:cs="Times New Roman"/>
          <w:shd w:val="clear" w:color="auto" w:fill="FFFFFF"/>
        </w:rPr>
      </w:pPr>
      <w:r w:rsidRPr="00581946">
        <w:rPr>
          <w:rFonts w:ascii="Times New Roman" w:hAnsi="Times New Roman" w:cs="Times New Roman"/>
          <w:b/>
          <w:bCs/>
          <w:shd w:val="clear" w:color="auto" w:fill="FFFFFF"/>
        </w:rPr>
        <w:t>4</w:t>
      </w:r>
      <w:r w:rsidR="6B5BDF91" w:rsidRPr="00581946">
        <w:rPr>
          <w:rFonts w:ascii="Times New Roman" w:hAnsi="Times New Roman" w:cs="Times New Roman"/>
          <w:b/>
          <w:bCs/>
          <w:shd w:val="clear" w:color="auto" w:fill="FFFFFF"/>
        </w:rPr>
        <w:t>)</w:t>
      </w:r>
      <w:r w:rsidR="6B5BDF91" w:rsidRPr="006D1EEA">
        <w:rPr>
          <w:rFonts w:ascii="Times New Roman" w:hAnsi="Times New Roman" w:cs="Times New Roman"/>
          <w:shd w:val="clear" w:color="auto" w:fill="FFFFFF"/>
        </w:rPr>
        <w:t xml:space="preserve"> </w:t>
      </w:r>
      <w:r w:rsidR="31F19BAC" w:rsidRPr="00BF5B0B">
        <w:rPr>
          <w:rFonts w:ascii="Times New Roman" w:hAnsi="Times New Roman" w:cs="Times New Roman"/>
          <w:shd w:val="clear" w:color="auto" w:fill="FFFFFF"/>
        </w:rPr>
        <w:t xml:space="preserve">paragrahvi </w:t>
      </w:r>
      <w:r w:rsidR="124AA21D" w:rsidRPr="00BF5B0B">
        <w:rPr>
          <w:rFonts w:ascii="Times New Roman" w:hAnsi="Times New Roman" w:cs="Times New Roman"/>
          <w:shd w:val="clear" w:color="auto" w:fill="FFFFFF"/>
        </w:rPr>
        <w:t>1</w:t>
      </w:r>
      <w:r w:rsidR="124AA21D" w:rsidRPr="006D1EEA">
        <w:rPr>
          <w:rFonts w:ascii="Times New Roman" w:hAnsi="Times New Roman" w:cs="Times New Roman"/>
          <w:shd w:val="clear" w:color="auto" w:fill="FFFFFF"/>
        </w:rPr>
        <w:t>32 lõige</w:t>
      </w:r>
      <w:r w:rsidR="328E88AC" w:rsidRPr="006D1EEA">
        <w:rPr>
          <w:rFonts w:ascii="Times New Roman" w:hAnsi="Times New Roman" w:cs="Times New Roman"/>
          <w:shd w:val="clear" w:color="auto" w:fill="FFFFFF"/>
        </w:rPr>
        <w:t>t</w:t>
      </w:r>
      <w:r w:rsidR="124AA21D" w:rsidRPr="006D1EEA">
        <w:rPr>
          <w:rFonts w:ascii="Times New Roman" w:hAnsi="Times New Roman" w:cs="Times New Roman"/>
          <w:shd w:val="clear" w:color="auto" w:fill="FFFFFF"/>
        </w:rPr>
        <w:t xml:space="preserve"> 5 täiendatakse </w:t>
      </w:r>
      <w:r w:rsidR="1C4FB5EA" w:rsidRPr="006D1EEA">
        <w:rPr>
          <w:rFonts w:ascii="Times New Roman" w:hAnsi="Times New Roman" w:cs="Times New Roman"/>
          <w:shd w:val="clear" w:color="auto" w:fill="FFFFFF"/>
        </w:rPr>
        <w:t xml:space="preserve">pärast </w:t>
      </w:r>
      <w:r w:rsidR="115FABA5">
        <w:rPr>
          <w:rFonts w:ascii="Times New Roman" w:hAnsi="Times New Roman" w:cs="Times New Roman"/>
          <w:shd w:val="clear" w:color="auto" w:fill="FFFFFF"/>
        </w:rPr>
        <w:t>sõna</w:t>
      </w:r>
      <w:r w:rsidR="1C4FB5EA" w:rsidRPr="006D1EEA">
        <w:rPr>
          <w:rFonts w:ascii="Times New Roman" w:hAnsi="Times New Roman" w:cs="Times New Roman"/>
          <w:shd w:val="clear" w:color="auto" w:fill="FFFFFF"/>
        </w:rPr>
        <w:t xml:space="preserve"> „vahel“</w:t>
      </w:r>
      <w:r w:rsidR="340462CA" w:rsidRPr="006D1EEA">
        <w:rPr>
          <w:rFonts w:ascii="Times New Roman" w:hAnsi="Times New Roman" w:cs="Times New Roman"/>
          <w:shd w:val="clear" w:color="auto" w:fill="FFFFFF"/>
        </w:rPr>
        <w:t xml:space="preserve"> </w:t>
      </w:r>
      <w:r w:rsidR="124AA21D" w:rsidRPr="006D1EEA">
        <w:rPr>
          <w:rFonts w:ascii="Times New Roman" w:hAnsi="Times New Roman" w:cs="Times New Roman"/>
          <w:shd w:val="clear" w:color="auto" w:fill="FFFFFF"/>
        </w:rPr>
        <w:t>teksti</w:t>
      </w:r>
      <w:r w:rsidR="340462CA" w:rsidRPr="006D1EEA">
        <w:rPr>
          <w:rFonts w:ascii="Times New Roman" w:hAnsi="Times New Roman" w:cs="Times New Roman"/>
          <w:shd w:val="clear" w:color="auto" w:fill="FFFFFF"/>
        </w:rPr>
        <w:t>osaga</w:t>
      </w:r>
      <w:r w:rsidR="124AA21D" w:rsidRPr="006D1EEA">
        <w:rPr>
          <w:rFonts w:ascii="Times New Roman" w:hAnsi="Times New Roman" w:cs="Times New Roman"/>
          <w:shd w:val="clear" w:color="auto" w:fill="FFFFFF"/>
        </w:rPr>
        <w:t xml:space="preserve"> „</w:t>
      </w:r>
      <w:r w:rsidR="00C35E68">
        <w:rPr>
          <w:rFonts w:ascii="Times New Roman" w:hAnsi="Times New Roman" w:cs="Times New Roman"/>
          <w:shd w:val="clear" w:color="auto" w:fill="FFFFFF"/>
        </w:rPr>
        <w:t>,</w:t>
      </w:r>
      <w:r w:rsidR="00D062EA">
        <w:rPr>
          <w:rFonts w:ascii="Times New Roman" w:hAnsi="Times New Roman" w:cs="Times New Roman"/>
          <w:shd w:val="clear" w:color="auto" w:fill="FFFFFF"/>
        </w:rPr>
        <w:t xml:space="preserve"> </w:t>
      </w:r>
      <w:r w:rsidR="00B6451B">
        <w:rPr>
          <w:rFonts w:ascii="Times New Roman" w:hAnsi="Times New Roman" w:cs="Times New Roman"/>
          <w:shd w:val="clear" w:color="auto" w:fill="FFFFFF"/>
        </w:rPr>
        <w:t>ega</w:t>
      </w:r>
      <w:r w:rsidR="124AA21D" w:rsidRPr="006D1EEA">
        <w:rPr>
          <w:rFonts w:ascii="Times New Roman" w:hAnsi="Times New Roman" w:cs="Times New Roman"/>
          <w:shd w:val="clear" w:color="auto" w:fill="FFFFFF"/>
        </w:rPr>
        <w:t xml:space="preserve"> lepingut, mis on sõlmitud äriühinguga, mille osanik, aktsionär või juhtorgani liige on </w:t>
      </w:r>
      <w:r w:rsidR="67FD2D44">
        <w:rPr>
          <w:rFonts w:ascii="Times New Roman" w:hAnsi="Times New Roman" w:cs="Times New Roman"/>
          <w:shd w:val="clear" w:color="auto" w:fill="FFFFFF"/>
        </w:rPr>
        <w:t>käesoleva seaduse</w:t>
      </w:r>
      <w:r w:rsidR="124AA21D" w:rsidRPr="006D1EEA">
        <w:rPr>
          <w:rFonts w:ascii="Times New Roman" w:hAnsi="Times New Roman" w:cs="Times New Roman"/>
          <w:shd w:val="clear" w:color="auto" w:fill="FFFFFF"/>
        </w:rPr>
        <w:t xml:space="preserve"> § 131 lõikes 7 või 8 nimetatud isik või taotleja ise“</w:t>
      </w:r>
      <w:r w:rsidR="5A93CADE">
        <w:rPr>
          <w:rFonts w:ascii="Times New Roman" w:hAnsi="Times New Roman" w:cs="Times New Roman"/>
          <w:shd w:val="clear" w:color="auto" w:fill="FFFFFF"/>
        </w:rPr>
        <w:t>;</w:t>
      </w:r>
      <w:r w:rsidR="124AA21D" w:rsidRPr="006D1EEA">
        <w:rPr>
          <w:rFonts w:ascii="Times New Roman" w:hAnsi="Times New Roman" w:cs="Times New Roman"/>
          <w:shd w:val="clear" w:color="auto" w:fill="FFFFFF"/>
        </w:rPr>
        <w:t xml:space="preserve"> </w:t>
      </w:r>
    </w:p>
    <w:p w14:paraId="21AD810A" w14:textId="77777777" w:rsidR="00B40F23" w:rsidRDefault="00B40F23" w:rsidP="00B201B4">
      <w:pPr>
        <w:spacing w:after="0" w:line="240" w:lineRule="auto"/>
        <w:jc w:val="both"/>
        <w:rPr>
          <w:rFonts w:ascii="Times New Roman" w:hAnsi="Times New Roman" w:cs="Times New Roman"/>
          <w:shd w:val="clear" w:color="auto" w:fill="FFFFFF"/>
        </w:rPr>
      </w:pPr>
    </w:p>
    <w:p w14:paraId="28900D94" w14:textId="17CD1366" w:rsidR="00952BA8" w:rsidRDefault="2501D710" w:rsidP="6DB30420">
      <w:pPr>
        <w:spacing w:after="0" w:line="240" w:lineRule="auto"/>
        <w:jc w:val="both"/>
        <w:rPr>
          <w:rFonts w:ascii="Times New Roman" w:hAnsi="Times New Roman" w:cs="Times New Roman"/>
          <w:shd w:val="clear" w:color="auto" w:fill="FFFFFF"/>
        </w:rPr>
      </w:pPr>
      <w:r w:rsidRPr="00581946">
        <w:rPr>
          <w:rStyle w:val="normaltextrun"/>
          <w:rFonts w:ascii="Times New Roman" w:hAnsi="Times New Roman" w:cs="Times New Roman"/>
          <w:b/>
          <w:bCs/>
          <w:shd w:val="clear" w:color="auto" w:fill="FFFFFF"/>
        </w:rPr>
        <w:t>5</w:t>
      </w:r>
      <w:r w:rsidR="3910455B" w:rsidRPr="00581946">
        <w:rPr>
          <w:rStyle w:val="normaltextrun"/>
          <w:rFonts w:ascii="Times New Roman" w:hAnsi="Times New Roman" w:cs="Times New Roman"/>
          <w:b/>
          <w:bCs/>
          <w:shd w:val="clear" w:color="auto" w:fill="FFFFFF"/>
        </w:rPr>
        <w:t>)</w:t>
      </w:r>
      <w:r w:rsidR="3910455B" w:rsidRPr="006D1EEA">
        <w:rPr>
          <w:rStyle w:val="normaltextrun"/>
          <w:rFonts w:ascii="Times New Roman" w:hAnsi="Times New Roman" w:cs="Times New Roman"/>
          <w:shd w:val="clear" w:color="auto" w:fill="FFFFFF"/>
        </w:rPr>
        <w:t xml:space="preserve"> paragrahvi 132 lõige 6</w:t>
      </w:r>
      <w:r w:rsidR="3910455B" w:rsidRPr="006D1EEA">
        <w:rPr>
          <w:rStyle w:val="normaltextrun"/>
          <w:rFonts w:ascii="Times New Roman" w:hAnsi="Times New Roman" w:cs="Times New Roman"/>
          <w:shd w:val="clear" w:color="auto" w:fill="FFFFFF"/>
          <w:vertAlign w:val="superscript"/>
        </w:rPr>
        <w:t>1</w:t>
      </w:r>
      <w:r w:rsidR="3910455B" w:rsidRPr="00582D35">
        <w:rPr>
          <w:rStyle w:val="normaltextrun"/>
          <w:rFonts w:ascii="Times New Roman" w:hAnsi="Times New Roman" w:cs="Times New Roman"/>
          <w:shd w:val="clear" w:color="auto" w:fill="FFFFFF"/>
        </w:rPr>
        <w:t xml:space="preserve"> </w:t>
      </w:r>
      <w:r w:rsidR="18D7B11B">
        <w:rPr>
          <w:rStyle w:val="normaltextrun"/>
          <w:rFonts w:ascii="Times New Roman" w:hAnsi="Times New Roman" w:cs="Times New Roman"/>
          <w:shd w:val="clear" w:color="auto" w:fill="FFFFFF"/>
        </w:rPr>
        <w:t>muudetakse ja sõnastatakse järgmiselt:</w:t>
      </w:r>
      <w:r w:rsidR="2AC57429">
        <w:rPr>
          <w:rStyle w:val="normaltextrun"/>
          <w:rFonts w:ascii="Times New Roman" w:hAnsi="Times New Roman" w:cs="Times New Roman"/>
          <w:shd w:val="clear" w:color="auto" w:fill="FFFFFF"/>
        </w:rPr>
        <w:t xml:space="preserve"> </w:t>
      </w:r>
    </w:p>
    <w:p w14:paraId="5D14B02B" w14:textId="3304074D" w:rsidR="6DB30420" w:rsidRDefault="6DB30420" w:rsidP="6DB30420">
      <w:pPr>
        <w:spacing w:after="0" w:line="240" w:lineRule="auto"/>
        <w:jc w:val="both"/>
        <w:rPr>
          <w:rStyle w:val="normaltextrun"/>
          <w:rFonts w:ascii="Times New Roman" w:hAnsi="Times New Roman" w:cs="Times New Roman"/>
        </w:rPr>
      </w:pPr>
    </w:p>
    <w:p w14:paraId="37191D9C" w14:textId="1D9B9E96" w:rsidR="00433809" w:rsidRPr="006D1EEA" w:rsidRDefault="05A8BE50" w:rsidP="00B201B4">
      <w:pPr>
        <w:spacing w:after="0" w:line="240" w:lineRule="auto"/>
        <w:jc w:val="both"/>
        <w:rPr>
          <w:rFonts w:ascii="Times New Roman" w:hAnsi="Times New Roman" w:cs="Times New Roman"/>
          <w:shd w:val="clear" w:color="auto" w:fill="FFFFFF"/>
        </w:rPr>
      </w:pPr>
      <w:r>
        <w:rPr>
          <w:rFonts w:ascii="Times New Roman" w:hAnsi="Times New Roman" w:cs="Times New Roman"/>
          <w:shd w:val="clear" w:color="auto" w:fill="FFFFFF"/>
        </w:rPr>
        <w:t>„</w:t>
      </w:r>
      <w:r w:rsidRPr="00433809">
        <w:rPr>
          <w:rFonts w:ascii="Times New Roman" w:hAnsi="Times New Roman" w:cs="Times New Roman"/>
          <w:shd w:val="clear" w:color="auto" w:fill="FFFFFF"/>
        </w:rPr>
        <w:t>(6</w:t>
      </w:r>
      <w:r w:rsidRPr="00433809">
        <w:rPr>
          <w:rFonts w:ascii="Times New Roman" w:hAnsi="Times New Roman" w:cs="Times New Roman"/>
          <w:shd w:val="clear" w:color="auto" w:fill="FFFFFF"/>
          <w:vertAlign w:val="superscript"/>
        </w:rPr>
        <w:t>1</w:t>
      </w:r>
      <w:r w:rsidRPr="00433809">
        <w:rPr>
          <w:rFonts w:ascii="Times New Roman" w:hAnsi="Times New Roman" w:cs="Times New Roman"/>
          <w:shd w:val="clear" w:color="auto" w:fill="FFFFFF"/>
        </w:rPr>
        <w:t xml:space="preserve">) Kohaliku omavalitsuse üksus </w:t>
      </w:r>
      <w:r w:rsidRPr="00526A6A">
        <w:rPr>
          <w:rFonts w:ascii="Times New Roman" w:hAnsi="Times New Roman" w:cs="Times New Roman"/>
          <w:shd w:val="clear" w:color="auto" w:fill="FFFFFF"/>
        </w:rPr>
        <w:t>kontrollib</w:t>
      </w:r>
      <w:r w:rsidRPr="00433809">
        <w:rPr>
          <w:rFonts w:ascii="Times New Roman" w:hAnsi="Times New Roman" w:cs="Times New Roman"/>
          <w:shd w:val="clear" w:color="auto" w:fill="FFFFFF"/>
        </w:rPr>
        <w:t xml:space="preserve"> riigi infosüsteemi kuuluvatest andmekogudest, kas </w:t>
      </w:r>
      <w:r w:rsidR="4E42A3C0">
        <w:rPr>
          <w:rFonts w:ascii="Times New Roman" w:hAnsi="Times New Roman" w:cs="Times New Roman"/>
          <w:shd w:val="clear" w:color="auto" w:fill="FFFFFF"/>
        </w:rPr>
        <w:t>taotlejale</w:t>
      </w:r>
      <w:r w:rsidRPr="00433809">
        <w:rPr>
          <w:rFonts w:ascii="Times New Roman" w:hAnsi="Times New Roman" w:cs="Times New Roman"/>
          <w:shd w:val="clear" w:color="auto" w:fill="FFFFFF"/>
        </w:rPr>
        <w:t xml:space="preserve"> ja tema pere</w:t>
      </w:r>
      <w:r w:rsidR="00536E96">
        <w:rPr>
          <w:rFonts w:ascii="Times New Roman" w:hAnsi="Times New Roman" w:cs="Times New Roman"/>
          <w:shd w:val="clear" w:color="auto" w:fill="FFFFFF"/>
        </w:rPr>
        <w:t>konna</w:t>
      </w:r>
      <w:r w:rsidRPr="00433809">
        <w:rPr>
          <w:rFonts w:ascii="Times New Roman" w:hAnsi="Times New Roman" w:cs="Times New Roman"/>
          <w:shd w:val="clear" w:color="auto" w:fill="FFFFFF"/>
        </w:rPr>
        <w:t>liikmetele kuulub sõidukeid liiklusseaduse tähenduses ja kinnisasju</w:t>
      </w:r>
      <w:r w:rsidR="51C3868F">
        <w:rPr>
          <w:rFonts w:ascii="Times New Roman" w:hAnsi="Times New Roman" w:cs="Times New Roman"/>
          <w:shd w:val="clear" w:color="auto" w:fill="FFFFFF"/>
        </w:rPr>
        <w:t xml:space="preserve">, </w:t>
      </w:r>
      <w:r w:rsidR="003B007D">
        <w:rPr>
          <w:rFonts w:ascii="Times New Roman" w:hAnsi="Times New Roman" w:cs="Times New Roman"/>
          <w:shd w:val="clear" w:color="auto" w:fill="FFFFFF"/>
        </w:rPr>
        <w:t>samuti</w:t>
      </w:r>
      <w:r w:rsidR="51C3868F" w:rsidRPr="003B007D">
        <w:rPr>
          <w:rFonts w:ascii="Times New Roman" w:hAnsi="Times New Roman" w:cs="Times New Roman"/>
          <w:shd w:val="clear" w:color="auto" w:fill="FFFFFF"/>
        </w:rPr>
        <w:t xml:space="preserve"> kontrollib</w:t>
      </w:r>
      <w:r w:rsidR="51C3868F" w:rsidRPr="6DB30420">
        <w:rPr>
          <w:rFonts w:ascii="Times New Roman" w:hAnsi="Times New Roman" w:cs="Times New Roman"/>
          <w:shd w:val="clear" w:color="auto" w:fill="FFFFFF"/>
        </w:rPr>
        <w:t xml:space="preserve"> </w:t>
      </w:r>
      <w:commentRangeStart w:id="4"/>
      <w:del w:id="5" w:author="Inge Mehide - JUSTDIGI" w:date="2025-08-08T11:54:00Z" w16du:dateUtc="2025-08-08T08:54:00Z">
        <w:r w:rsidR="51C3868F" w:rsidRPr="6DB30420" w:rsidDel="003A1916">
          <w:rPr>
            <w:rFonts w:ascii="Times New Roman" w:hAnsi="Times New Roman" w:cs="Times New Roman"/>
            <w:shd w:val="clear" w:color="auto" w:fill="FFFFFF"/>
          </w:rPr>
          <w:delText>nende</w:delText>
        </w:r>
      </w:del>
      <w:commentRangeEnd w:id="4"/>
      <w:r w:rsidR="00885884">
        <w:rPr>
          <w:rStyle w:val="Kommentaariviide"/>
        </w:rPr>
        <w:commentReference w:id="4"/>
      </w:r>
      <w:del w:id="6" w:author="Inge Mehide - JUSTDIGI" w:date="2025-08-08T11:54:00Z" w16du:dateUtc="2025-08-08T08:54:00Z">
        <w:r w:rsidR="51C3868F" w:rsidRPr="6DB30420" w:rsidDel="003A1916">
          <w:rPr>
            <w:rFonts w:ascii="Times New Roman" w:hAnsi="Times New Roman" w:cs="Times New Roman"/>
            <w:shd w:val="clear" w:color="auto" w:fill="FFFFFF"/>
          </w:rPr>
          <w:delText xml:space="preserve"> </w:delText>
        </w:r>
      </w:del>
      <w:ins w:id="7" w:author="Inge Mehide - JUSTDIGI" w:date="2025-08-08T11:54:00Z" w16du:dateUtc="2025-08-08T08:54:00Z">
        <w:r w:rsidR="003A1916">
          <w:rPr>
            <w:rFonts w:ascii="Times New Roman" w:hAnsi="Times New Roman" w:cs="Times New Roman"/>
            <w:shd w:val="clear" w:color="auto" w:fill="FFFFFF"/>
          </w:rPr>
          <w:t>taotleja ja tema perekonnaliikmete</w:t>
        </w:r>
        <w:r w:rsidR="003A1916" w:rsidRPr="6DB30420">
          <w:rPr>
            <w:rFonts w:ascii="Times New Roman" w:hAnsi="Times New Roman" w:cs="Times New Roman"/>
            <w:shd w:val="clear" w:color="auto" w:fill="FFFFFF"/>
          </w:rPr>
          <w:t xml:space="preserve"> </w:t>
        </w:r>
      </w:ins>
      <w:r w:rsidR="51C3868F" w:rsidRPr="6DB30420">
        <w:rPr>
          <w:rFonts w:ascii="Times New Roman" w:hAnsi="Times New Roman" w:cs="Times New Roman"/>
          <w:shd w:val="clear" w:color="auto" w:fill="FFFFFF"/>
        </w:rPr>
        <w:t xml:space="preserve">osalust äriühingutes </w:t>
      </w:r>
      <w:r w:rsidR="009811B5">
        <w:rPr>
          <w:rFonts w:ascii="Times New Roman" w:hAnsi="Times New Roman" w:cs="Times New Roman"/>
          <w:shd w:val="clear" w:color="auto" w:fill="FFFFFF"/>
        </w:rPr>
        <w:t>ning</w:t>
      </w:r>
      <w:r w:rsidR="51C3868F" w:rsidRPr="6DB30420">
        <w:rPr>
          <w:rFonts w:ascii="Times New Roman" w:hAnsi="Times New Roman" w:cs="Times New Roman"/>
          <w:shd w:val="clear" w:color="auto" w:fill="FFFFFF"/>
        </w:rPr>
        <w:t xml:space="preserve"> kuulu</w:t>
      </w:r>
      <w:r w:rsidR="004B57EE">
        <w:rPr>
          <w:rFonts w:ascii="Times New Roman" w:hAnsi="Times New Roman" w:cs="Times New Roman"/>
          <w:shd w:val="clear" w:color="auto" w:fill="FFFFFF"/>
        </w:rPr>
        <w:t>mist</w:t>
      </w:r>
      <w:r w:rsidR="51C3868F" w:rsidRPr="6DB30420">
        <w:rPr>
          <w:rFonts w:ascii="Times New Roman" w:hAnsi="Times New Roman" w:cs="Times New Roman"/>
          <w:shd w:val="clear" w:color="auto" w:fill="FFFFFF"/>
        </w:rPr>
        <w:t xml:space="preserve"> äri- ja mittetulundusühingutesse</w:t>
      </w:r>
      <w:r w:rsidRPr="00433809">
        <w:rPr>
          <w:rFonts w:ascii="Times New Roman" w:hAnsi="Times New Roman" w:cs="Times New Roman"/>
          <w:shd w:val="clear" w:color="auto" w:fill="FFFFFF"/>
        </w:rPr>
        <w:t>, et teha selgeks</w:t>
      </w:r>
      <w:r w:rsidRPr="00A76455">
        <w:rPr>
          <w:rFonts w:ascii="Times New Roman" w:hAnsi="Times New Roman" w:cs="Times New Roman"/>
          <w:shd w:val="clear" w:color="auto" w:fill="FFFFFF"/>
        </w:rPr>
        <w:t xml:space="preserve"> </w:t>
      </w:r>
      <w:r w:rsidR="00251E67" w:rsidRPr="00A76455">
        <w:rPr>
          <w:rFonts w:ascii="Times New Roman" w:hAnsi="Times New Roman" w:cs="Times New Roman"/>
          <w:shd w:val="clear" w:color="auto" w:fill="FFFFFF"/>
        </w:rPr>
        <w:t>taotle</w:t>
      </w:r>
      <w:r w:rsidRPr="00A76455">
        <w:rPr>
          <w:rFonts w:ascii="Times New Roman" w:hAnsi="Times New Roman" w:cs="Times New Roman"/>
          <w:shd w:val="clear" w:color="auto" w:fill="FFFFFF"/>
        </w:rPr>
        <w:t xml:space="preserve">ja </w:t>
      </w:r>
      <w:ins w:id="8" w:author="Inge Mehide - JUSTDIGI" w:date="2025-08-07T16:50:00Z" w16du:dateUtc="2025-08-07T13:50:00Z">
        <w:r w:rsidR="004167F1">
          <w:rPr>
            <w:rFonts w:ascii="Times New Roman" w:hAnsi="Times New Roman" w:cs="Times New Roman"/>
            <w:shd w:val="clear" w:color="auto" w:fill="FFFFFF"/>
          </w:rPr>
          <w:t xml:space="preserve">ja </w:t>
        </w:r>
      </w:ins>
      <w:r w:rsidRPr="00433809">
        <w:rPr>
          <w:rFonts w:ascii="Times New Roman" w:hAnsi="Times New Roman" w:cs="Times New Roman"/>
          <w:shd w:val="clear" w:color="auto" w:fill="FFFFFF"/>
        </w:rPr>
        <w:t>tema perekonna varaline seis ning võimalus tagada toimetulekuks piisavad elatusvahendid.</w:t>
      </w:r>
      <w:r>
        <w:rPr>
          <w:rFonts w:ascii="Times New Roman" w:hAnsi="Times New Roman" w:cs="Times New Roman"/>
          <w:shd w:val="clear" w:color="auto" w:fill="FFFFFF"/>
        </w:rPr>
        <w:t>“;</w:t>
      </w:r>
    </w:p>
    <w:p w14:paraId="63523444" w14:textId="5C93521F" w:rsidR="00B40F23" w:rsidRDefault="00B40F23" w:rsidP="6DFBA3BC">
      <w:pPr>
        <w:spacing w:after="0" w:line="240" w:lineRule="auto"/>
        <w:jc w:val="both"/>
        <w:rPr>
          <w:rFonts w:ascii="Times New Roman" w:hAnsi="Times New Roman" w:cs="Times New Roman"/>
        </w:rPr>
      </w:pPr>
    </w:p>
    <w:p w14:paraId="04CDB8BC" w14:textId="01089318" w:rsidR="00B40F23" w:rsidRDefault="7030AF58" w:rsidP="6DFBA3BC">
      <w:pPr>
        <w:spacing w:after="0" w:line="240" w:lineRule="auto"/>
        <w:jc w:val="both"/>
        <w:rPr>
          <w:rFonts w:ascii="Times New Roman" w:hAnsi="Times New Roman" w:cs="Times New Roman"/>
        </w:rPr>
      </w:pPr>
      <w:r w:rsidRPr="6BF46F1A">
        <w:rPr>
          <w:rFonts w:ascii="Times New Roman" w:hAnsi="Times New Roman" w:cs="Times New Roman"/>
          <w:b/>
          <w:bCs/>
        </w:rPr>
        <w:t>6</w:t>
      </w:r>
      <w:r w:rsidR="103894A1" w:rsidRPr="6BF46F1A">
        <w:rPr>
          <w:rFonts w:ascii="Times New Roman" w:hAnsi="Times New Roman" w:cs="Times New Roman"/>
          <w:b/>
          <w:bCs/>
        </w:rPr>
        <w:t>)</w:t>
      </w:r>
      <w:r w:rsidR="103894A1" w:rsidRPr="6BF46F1A">
        <w:rPr>
          <w:rFonts w:ascii="Times New Roman" w:hAnsi="Times New Roman" w:cs="Times New Roman"/>
        </w:rPr>
        <w:t xml:space="preserve"> </w:t>
      </w:r>
      <w:r w:rsidR="5B7A8E84" w:rsidRPr="6BF46F1A">
        <w:rPr>
          <w:rFonts w:ascii="Times New Roman" w:hAnsi="Times New Roman" w:cs="Times New Roman"/>
        </w:rPr>
        <w:t xml:space="preserve">paragrahvi 132 täiendatakse </w:t>
      </w:r>
      <w:r w:rsidR="0AA96CDC" w:rsidRPr="5408C4CA">
        <w:rPr>
          <w:rFonts w:ascii="Times New Roman" w:hAnsi="Times New Roman" w:cs="Times New Roman"/>
        </w:rPr>
        <w:t>lõi</w:t>
      </w:r>
      <w:r w:rsidR="0726EA5C" w:rsidRPr="5408C4CA">
        <w:rPr>
          <w:rFonts w:ascii="Times New Roman" w:hAnsi="Times New Roman" w:cs="Times New Roman"/>
        </w:rPr>
        <w:t>get</w:t>
      </w:r>
      <w:r w:rsidR="0AA96CDC" w:rsidRPr="5408C4CA">
        <w:rPr>
          <w:rFonts w:ascii="Times New Roman" w:hAnsi="Times New Roman" w:cs="Times New Roman"/>
        </w:rPr>
        <w:t>ega</w:t>
      </w:r>
      <w:r w:rsidR="5B7A8E84" w:rsidRPr="6BF46F1A">
        <w:rPr>
          <w:rFonts w:ascii="Times New Roman" w:hAnsi="Times New Roman" w:cs="Times New Roman"/>
        </w:rPr>
        <w:t xml:space="preserve"> 6</w:t>
      </w:r>
      <w:r w:rsidR="5B7A8E84" w:rsidRPr="6BF46F1A">
        <w:rPr>
          <w:rFonts w:ascii="Times New Roman" w:hAnsi="Times New Roman" w:cs="Times New Roman"/>
          <w:vertAlign w:val="superscript"/>
        </w:rPr>
        <w:t>2</w:t>
      </w:r>
      <w:r w:rsidR="0011424B">
        <w:rPr>
          <w:rFonts w:ascii="Times New Roman" w:hAnsi="Times New Roman" w:cs="Times New Roman"/>
        </w:rPr>
        <w:t>–</w:t>
      </w:r>
      <w:r w:rsidR="1E519DEE" w:rsidRPr="6BF46F1A">
        <w:rPr>
          <w:rFonts w:ascii="Times New Roman" w:hAnsi="Times New Roman" w:cs="Times New Roman"/>
        </w:rPr>
        <w:t>6</w:t>
      </w:r>
      <w:r w:rsidR="1E519DEE" w:rsidRPr="6BF46F1A">
        <w:rPr>
          <w:rFonts w:ascii="Times New Roman" w:hAnsi="Times New Roman" w:cs="Times New Roman"/>
          <w:vertAlign w:val="superscript"/>
        </w:rPr>
        <w:t>4</w:t>
      </w:r>
      <w:r w:rsidR="1E519DEE" w:rsidRPr="6BF46F1A">
        <w:rPr>
          <w:rFonts w:ascii="Times New Roman" w:hAnsi="Times New Roman" w:cs="Times New Roman"/>
        </w:rPr>
        <w:t xml:space="preserve"> </w:t>
      </w:r>
      <w:r w:rsidR="0AA96CDC" w:rsidRPr="5408C4CA">
        <w:rPr>
          <w:rFonts w:ascii="Times New Roman" w:hAnsi="Times New Roman" w:cs="Times New Roman"/>
        </w:rPr>
        <w:t>järgmises sõnastuses</w:t>
      </w:r>
      <w:r w:rsidR="5B7A8E84" w:rsidRPr="6BF46F1A">
        <w:rPr>
          <w:rFonts w:ascii="Times New Roman" w:hAnsi="Times New Roman" w:cs="Times New Roman"/>
        </w:rPr>
        <w:t>:</w:t>
      </w:r>
    </w:p>
    <w:p w14:paraId="7BCA0A3E" w14:textId="77777777" w:rsidR="00090788" w:rsidRDefault="00090788" w:rsidP="6DB30420">
      <w:pPr>
        <w:spacing w:after="0" w:line="240" w:lineRule="auto"/>
        <w:jc w:val="both"/>
        <w:rPr>
          <w:rFonts w:ascii="Times New Roman" w:hAnsi="Times New Roman" w:cs="Times New Roman"/>
        </w:rPr>
      </w:pPr>
    </w:p>
    <w:p w14:paraId="1B9CE95D" w14:textId="20359532" w:rsidR="00B40F23" w:rsidRDefault="26B70CBB" w:rsidP="6BF46F1A">
      <w:pPr>
        <w:spacing w:after="0" w:line="240" w:lineRule="auto"/>
        <w:jc w:val="both"/>
        <w:rPr>
          <w:rFonts w:ascii="Times New Roman" w:hAnsi="Times New Roman" w:cs="Times New Roman"/>
        </w:rPr>
      </w:pPr>
      <w:r w:rsidRPr="6BF46F1A">
        <w:rPr>
          <w:rFonts w:ascii="Times New Roman" w:hAnsi="Times New Roman" w:cs="Times New Roman"/>
        </w:rPr>
        <w:t>„(6</w:t>
      </w:r>
      <w:r w:rsidRPr="6BF46F1A">
        <w:rPr>
          <w:rFonts w:ascii="Times New Roman" w:hAnsi="Times New Roman" w:cs="Times New Roman"/>
          <w:vertAlign w:val="superscript"/>
        </w:rPr>
        <w:t>2</w:t>
      </w:r>
      <w:r w:rsidRPr="6BF46F1A">
        <w:rPr>
          <w:rFonts w:ascii="Times New Roman" w:hAnsi="Times New Roman" w:cs="Times New Roman"/>
        </w:rPr>
        <w:t>) Kui taotleja</w:t>
      </w:r>
      <w:ins w:id="9" w:author="Inge Mehide - JUSTDIGI" w:date="2025-08-07T16:54:00Z" w16du:dateUtc="2025-08-07T13:54:00Z">
        <w:r w:rsidR="00E45E3F">
          <w:rPr>
            <w:rFonts w:ascii="Times New Roman" w:hAnsi="Times New Roman" w:cs="Times New Roman"/>
          </w:rPr>
          <w:t>l</w:t>
        </w:r>
      </w:ins>
      <w:r w:rsidRPr="6BF46F1A">
        <w:rPr>
          <w:rFonts w:ascii="Times New Roman" w:hAnsi="Times New Roman" w:cs="Times New Roman"/>
        </w:rPr>
        <w:t xml:space="preserve"> </w:t>
      </w:r>
      <w:r w:rsidR="2189426E" w:rsidRPr="5408C4CA">
        <w:rPr>
          <w:rFonts w:ascii="Times New Roman" w:hAnsi="Times New Roman" w:cs="Times New Roman"/>
        </w:rPr>
        <w:t>ja</w:t>
      </w:r>
      <w:r w:rsidRPr="6BF46F1A">
        <w:rPr>
          <w:rFonts w:ascii="Times New Roman" w:hAnsi="Times New Roman" w:cs="Times New Roman"/>
        </w:rPr>
        <w:t xml:space="preserve"> tema pere</w:t>
      </w:r>
      <w:r w:rsidR="000F3F5B">
        <w:rPr>
          <w:rFonts w:ascii="Times New Roman" w:hAnsi="Times New Roman" w:cs="Times New Roman"/>
        </w:rPr>
        <w:t>konna</w:t>
      </w:r>
      <w:r w:rsidRPr="6BF46F1A">
        <w:rPr>
          <w:rFonts w:ascii="Times New Roman" w:hAnsi="Times New Roman" w:cs="Times New Roman"/>
        </w:rPr>
        <w:t>liikme</w:t>
      </w:r>
      <w:ins w:id="10" w:author="Inge Mehide - JUSTDIGI" w:date="2025-08-07T16:54:00Z" w16du:dateUtc="2025-08-07T13:54:00Z">
        <w:r w:rsidR="00E45E3F">
          <w:rPr>
            <w:rFonts w:ascii="Times New Roman" w:hAnsi="Times New Roman" w:cs="Times New Roman"/>
          </w:rPr>
          <w:t>tel</w:t>
        </w:r>
      </w:ins>
      <w:del w:id="11" w:author="Inge Mehide - JUSTDIGI" w:date="2025-08-07T16:54:00Z" w16du:dateUtc="2025-08-07T13:54:00Z">
        <w:r w:rsidRPr="6BF46F1A" w:rsidDel="00E45E3F">
          <w:rPr>
            <w:rFonts w:ascii="Times New Roman" w:hAnsi="Times New Roman" w:cs="Times New Roman"/>
          </w:rPr>
          <w:delText>d</w:delText>
        </w:r>
      </w:del>
      <w:r w:rsidRPr="6BF46F1A">
        <w:rPr>
          <w:rFonts w:ascii="Times New Roman" w:hAnsi="Times New Roman" w:cs="Times New Roman"/>
        </w:rPr>
        <w:t xml:space="preserve"> </w:t>
      </w:r>
      <w:commentRangeStart w:id="12"/>
      <w:r w:rsidRPr="6BF46F1A">
        <w:rPr>
          <w:rFonts w:ascii="Times New Roman" w:hAnsi="Times New Roman" w:cs="Times New Roman"/>
        </w:rPr>
        <w:t>o</w:t>
      </w:r>
      <w:ins w:id="13" w:author="Inge Mehide - JUSTDIGI" w:date="2025-08-07T16:54:00Z" w16du:dateUtc="2025-08-07T13:54:00Z">
        <w:r w:rsidR="00E45E3F">
          <w:rPr>
            <w:rFonts w:ascii="Times New Roman" w:hAnsi="Times New Roman" w:cs="Times New Roman"/>
          </w:rPr>
          <w:t>n</w:t>
        </w:r>
      </w:ins>
      <w:del w:id="14" w:author="Inge Mehide - JUSTDIGI" w:date="2025-08-07T16:54:00Z" w16du:dateUtc="2025-08-07T13:54:00Z">
        <w:r w:rsidRPr="6BF46F1A" w:rsidDel="00E45E3F">
          <w:rPr>
            <w:rFonts w:ascii="Times New Roman" w:hAnsi="Times New Roman" w:cs="Times New Roman"/>
          </w:rPr>
          <w:delText>mavad</w:delText>
        </w:r>
      </w:del>
      <w:r w:rsidRPr="6BF46F1A">
        <w:rPr>
          <w:rFonts w:ascii="Times New Roman" w:hAnsi="Times New Roman" w:cs="Times New Roman"/>
        </w:rPr>
        <w:t xml:space="preserve"> </w:t>
      </w:r>
      <w:commentRangeEnd w:id="12"/>
      <w:r w:rsidR="00521306">
        <w:rPr>
          <w:rStyle w:val="Kommentaariviide"/>
        </w:rPr>
        <w:commentReference w:id="12"/>
      </w:r>
      <w:r w:rsidRPr="6BF46F1A">
        <w:rPr>
          <w:rFonts w:ascii="Times New Roman" w:hAnsi="Times New Roman" w:cs="Times New Roman"/>
        </w:rPr>
        <w:t>arveldus-</w:t>
      </w:r>
      <w:r w:rsidR="5341FF89" w:rsidRPr="6BF46F1A">
        <w:rPr>
          <w:rFonts w:ascii="Times New Roman" w:hAnsi="Times New Roman" w:cs="Times New Roman"/>
        </w:rPr>
        <w:t>, ettevõtlus-</w:t>
      </w:r>
      <w:r w:rsidRPr="6BF46F1A">
        <w:rPr>
          <w:rFonts w:ascii="Times New Roman" w:hAnsi="Times New Roman" w:cs="Times New Roman"/>
        </w:rPr>
        <w:t xml:space="preserve"> või hoiukonto</w:t>
      </w:r>
      <w:del w:id="15" w:author="Inge Mehide - JUSTDIGI" w:date="2025-08-07T16:54:00Z" w16du:dateUtc="2025-08-07T13:54:00Z">
        <w:r w:rsidRPr="6BF46F1A" w:rsidDel="00E45E3F">
          <w:rPr>
            <w:rFonts w:ascii="Times New Roman" w:hAnsi="Times New Roman" w:cs="Times New Roman"/>
          </w:rPr>
          <w:delText>t</w:delText>
        </w:r>
      </w:del>
      <w:r w:rsidRPr="6BF46F1A">
        <w:rPr>
          <w:rFonts w:ascii="Times New Roman" w:hAnsi="Times New Roman" w:cs="Times New Roman"/>
        </w:rPr>
        <w:t xml:space="preserve">, tuleb </w:t>
      </w:r>
      <w:r w:rsidR="70A993A8" w:rsidRPr="6BF46F1A">
        <w:rPr>
          <w:rFonts w:ascii="Times New Roman" w:hAnsi="Times New Roman" w:cs="Times New Roman"/>
        </w:rPr>
        <w:t>esitada</w:t>
      </w:r>
      <w:r w:rsidRPr="6BF46F1A">
        <w:rPr>
          <w:rFonts w:ascii="Times New Roman" w:hAnsi="Times New Roman" w:cs="Times New Roman"/>
        </w:rPr>
        <w:t xml:space="preserve"> </w:t>
      </w:r>
      <w:r w:rsidR="759BC44C" w:rsidRPr="6BF46F1A">
        <w:rPr>
          <w:rFonts w:ascii="Times New Roman" w:hAnsi="Times New Roman" w:cs="Times New Roman"/>
        </w:rPr>
        <w:t xml:space="preserve">taotleja </w:t>
      </w:r>
      <w:r w:rsidR="59707322" w:rsidRPr="5408C4CA">
        <w:rPr>
          <w:rFonts w:ascii="Times New Roman" w:hAnsi="Times New Roman" w:cs="Times New Roman"/>
        </w:rPr>
        <w:t>ja</w:t>
      </w:r>
      <w:r w:rsidR="759BC44C" w:rsidRPr="6BF46F1A">
        <w:rPr>
          <w:rFonts w:ascii="Times New Roman" w:hAnsi="Times New Roman" w:cs="Times New Roman"/>
        </w:rPr>
        <w:t xml:space="preserve"> tema pere</w:t>
      </w:r>
      <w:r w:rsidR="000F3F5B">
        <w:rPr>
          <w:rFonts w:ascii="Times New Roman" w:hAnsi="Times New Roman" w:cs="Times New Roman"/>
        </w:rPr>
        <w:t>konna</w:t>
      </w:r>
      <w:r w:rsidR="759BC44C" w:rsidRPr="6BF46F1A">
        <w:rPr>
          <w:rFonts w:ascii="Times New Roman" w:hAnsi="Times New Roman" w:cs="Times New Roman"/>
        </w:rPr>
        <w:t>liikmete</w:t>
      </w:r>
      <w:r w:rsidRPr="6BF46F1A">
        <w:rPr>
          <w:rFonts w:ascii="Times New Roman" w:hAnsi="Times New Roman" w:cs="Times New Roman"/>
        </w:rPr>
        <w:t xml:space="preserve"> eelmise ja jooksva kuu </w:t>
      </w:r>
      <w:r w:rsidR="0FFCFBD1" w:rsidRPr="6BF46F1A">
        <w:rPr>
          <w:rFonts w:ascii="Times New Roman" w:hAnsi="Times New Roman" w:cs="Times New Roman"/>
        </w:rPr>
        <w:t xml:space="preserve">sissetulekuid kajastavad </w:t>
      </w:r>
      <w:r w:rsidR="001B24D7" w:rsidRPr="6BF46F1A">
        <w:rPr>
          <w:rFonts w:ascii="Times New Roman" w:hAnsi="Times New Roman" w:cs="Times New Roman"/>
        </w:rPr>
        <w:t>konto</w:t>
      </w:r>
      <w:r w:rsidRPr="6BF46F1A">
        <w:rPr>
          <w:rFonts w:ascii="Times New Roman" w:hAnsi="Times New Roman" w:cs="Times New Roman"/>
        </w:rPr>
        <w:t xml:space="preserve">väljavõtted </w:t>
      </w:r>
      <w:r w:rsidR="7A5BE119" w:rsidRPr="5408C4CA">
        <w:rPr>
          <w:rFonts w:ascii="Times New Roman" w:hAnsi="Times New Roman" w:cs="Times New Roman"/>
        </w:rPr>
        <w:t>sissetulekute</w:t>
      </w:r>
      <w:r w:rsidR="7284836B" w:rsidRPr="6BF46F1A">
        <w:rPr>
          <w:rFonts w:ascii="Times New Roman" w:hAnsi="Times New Roman" w:cs="Times New Roman"/>
        </w:rPr>
        <w:t xml:space="preserve"> ja </w:t>
      </w:r>
      <w:r w:rsidRPr="6BF46F1A">
        <w:rPr>
          <w:rFonts w:ascii="Times New Roman" w:hAnsi="Times New Roman" w:cs="Times New Roman"/>
        </w:rPr>
        <w:t>rahaliste vahendite</w:t>
      </w:r>
      <w:r w:rsidR="2A67D3A1" w:rsidRPr="6BF46F1A">
        <w:rPr>
          <w:rFonts w:ascii="Times New Roman" w:hAnsi="Times New Roman" w:cs="Times New Roman"/>
        </w:rPr>
        <w:t xml:space="preserve"> väljaselgitamiseks</w:t>
      </w:r>
      <w:r w:rsidRPr="6BF46F1A">
        <w:rPr>
          <w:rFonts w:ascii="Times New Roman" w:hAnsi="Times New Roman" w:cs="Times New Roman"/>
        </w:rPr>
        <w:t>.</w:t>
      </w:r>
      <w:r w:rsidR="6F783906" w:rsidRPr="6BF46F1A">
        <w:rPr>
          <w:rFonts w:ascii="Times New Roman" w:hAnsi="Times New Roman" w:cs="Times New Roman"/>
        </w:rPr>
        <w:t xml:space="preserve"> </w:t>
      </w:r>
    </w:p>
    <w:p w14:paraId="55697255" w14:textId="5D2AF042" w:rsidR="00B40F23" w:rsidRDefault="00B40F23" w:rsidP="6BF46F1A">
      <w:pPr>
        <w:spacing w:after="0" w:line="240" w:lineRule="auto"/>
        <w:jc w:val="both"/>
        <w:rPr>
          <w:rFonts w:ascii="Times New Roman" w:hAnsi="Times New Roman" w:cs="Times New Roman"/>
        </w:rPr>
      </w:pPr>
    </w:p>
    <w:p w14:paraId="47D3A796" w14:textId="7436FCFB" w:rsidR="00B40F23" w:rsidRDefault="7294BFA0" w:rsidP="6DB30420">
      <w:pPr>
        <w:spacing w:after="0" w:line="240" w:lineRule="auto"/>
        <w:jc w:val="both"/>
        <w:rPr>
          <w:rFonts w:ascii="Times New Roman" w:hAnsi="Times New Roman" w:cs="Times New Roman"/>
        </w:rPr>
      </w:pPr>
      <w:r w:rsidRPr="6BF46F1A">
        <w:rPr>
          <w:rFonts w:ascii="Times New Roman" w:hAnsi="Times New Roman" w:cs="Times New Roman"/>
        </w:rPr>
        <w:t>(6</w:t>
      </w:r>
      <w:r w:rsidRPr="6BF46F1A">
        <w:rPr>
          <w:rFonts w:ascii="Times New Roman" w:hAnsi="Times New Roman" w:cs="Times New Roman"/>
          <w:vertAlign w:val="superscript"/>
        </w:rPr>
        <w:t>3</w:t>
      </w:r>
      <w:r w:rsidRPr="6BF46F1A">
        <w:rPr>
          <w:rFonts w:ascii="Times New Roman" w:hAnsi="Times New Roman" w:cs="Times New Roman"/>
        </w:rPr>
        <w:t xml:space="preserve">) </w:t>
      </w:r>
      <w:r w:rsidR="6F783906" w:rsidRPr="6BF46F1A">
        <w:rPr>
          <w:rFonts w:ascii="Times New Roman" w:hAnsi="Times New Roman" w:cs="Times New Roman"/>
        </w:rPr>
        <w:t xml:space="preserve">Kui taotleja taotleb toimetulekutoetust rohkem kui </w:t>
      </w:r>
      <w:r w:rsidR="33E76A53" w:rsidRPr="6BF46F1A">
        <w:rPr>
          <w:rFonts w:ascii="Times New Roman" w:hAnsi="Times New Roman" w:cs="Times New Roman"/>
        </w:rPr>
        <w:t xml:space="preserve">kolmel korral </w:t>
      </w:r>
      <w:r w:rsidR="3224CE67" w:rsidRPr="6BF46F1A">
        <w:rPr>
          <w:rFonts w:ascii="Times New Roman" w:hAnsi="Times New Roman" w:cs="Times New Roman"/>
        </w:rPr>
        <w:t xml:space="preserve">ühe </w:t>
      </w:r>
      <w:r w:rsidR="33E76A53" w:rsidRPr="6BF46F1A">
        <w:rPr>
          <w:rFonts w:ascii="Times New Roman" w:hAnsi="Times New Roman" w:cs="Times New Roman"/>
        </w:rPr>
        <w:t>aasta</w:t>
      </w:r>
      <w:r w:rsidR="0FA506B5" w:rsidRPr="6BF46F1A">
        <w:rPr>
          <w:rFonts w:ascii="Times New Roman" w:hAnsi="Times New Roman" w:cs="Times New Roman"/>
        </w:rPr>
        <w:t xml:space="preserve"> jooksul</w:t>
      </w:r>
      <w:r w:rsidR="33E76A53" w:rsidRPr="6BF46F1A">
        <w:rPr>
          <w:rFonts w:ascii="Times New Roman" w:hAnsi="Times New Roman" w:cs="Times New Roman"/>
        </w:rPr>
        <w:t xml:space="preserve"> ning taotleja</w:t>
      </w:r>
      <w:ins w:id="16" w:author="Inge Mehide - JUSTDIGI" w:date="2025-08-07T16:56:00Z" w16du:dateUtc="2025-08-07T13:56:00Z">
        <w:r w:rsidR="00C007FE">
          <w:rPr>
            <w:rFonts w:ascii="Times New Roman" w:hAnsi="Times New Roman" w:cs="Times New Roman"/>
          </w:rPr>
          <w:t>l</w:t>
        </w:r>
      </w:ins>
      <w:r w:rsidR="33E76A53" w:rsidRPr="6BF46F1A">
        <w:rPr>
          <w:rFonts w:ascii="Times New Roman" w:hAnsi="Times New Roman" w:cs="Times New Roman"/>
        </w:rPr>
        <w:t xml:space="preserve"> ja tema pere</w:t>
      </w:r>
      <w:r w:rsidR="00F533FE">
        <w:rPr>
          <w:rFonts w:ascii="Times New Roman" w:hAnsi="Times New Roman" w:cs="Times New Roman"/>
        </w:rPr>
        <w:t>konna</w:t>
      </w:r>
      <w:r w:rsidR="33E76A53" w:rsidRPr="6BF46F1A">
        <w:rPr>
          <w:rFonts w:ascii="Times New Roman" w:hAnsi="Times New Roman" w:cs="Times New Roman"/>
        </w:rPr>
        <w:t>liikme</w:t>
      </w:r>
      <w:ins w:id="17" w:author="Inge Mehide - JUSTDIGI" w:date="2025-08-07T16:57:00Z" w16du:dateUtc="2025-08-07T13:57:00Z">
        <w:r w:rsidR="00C007FE">
          <w:rPr>
            <w:rFonts w:ascii="Times New Roman" w:hAnsi="Times New Roman" w:cs="Times New Roman"/>
          </w:rPr>
          <w:t>tel</w:t>
        </w:r>
      </w:ins>
      <w:del w:id="18" w:author="Inge Mehide - JUSTDIGI" w:date="2025-08-07T16:57:00Z" w16du:dateUtc="2025-08-07T13:57:00Z">
        <w:r w:rsidR="33E76A53" w:rsidRPr="6BF46F1A" w:rsidDel="00C007FE">
          <w:rPr>
            <w:rFonts w:ascii="Times New Roman" w:hAnsi="Times New Roman" w:cs="Times New Roman"/>
          </w:rPr>
          <w:delText>d</w:delText>
        </w:r>
      </w:del>
      <w:r w:rsidR="33E76A53" w:rsidRPr="6BF46F1A">
        <w:rPr>
          <w:rFonts w:ascii="Times New Roman" w:hAnsi="Times New Roman" w:cs="Times New Roman"/>
        </w:rPr>
        <w:t xml:space="preserve"> o</w:t>
      </w:r>
      <w:ins w:id="19" w:author="Inge Mehide - JUSTDIGI" w:date="2025-08-07T16:57:00Z" w16du:dateUtc="2025-08-07T13:57:00Z">
        <w:r w:rsidR="00C007FE">
          <w:rPr>
            <w:rFonts w:ascii="Times New Roman" w:hAnsi="Times New Roman" w:cs="Times New Roman"/>
          </w:rPr>
          <w:t>n</w:t>
        </w:r>
      </w:ins>
      <w:del w:id="20" w:author="Inge Mehide - JUSTDIGI" w:date="2025-08-07T16:57:00Z" w16du:dateUtc="2025-08-07T13:57:00Z">
        <w:r w:rsidR="33E76A53" w:rsidRPr="6BF46F1A" w:rsidDel="00C007FE">
          <w:rPr>
            <w:rFonts w:ascii="Times New Roman" w:hAnsi="Times New Roman" w:cs="Times New Roman"/>
          </w:rPr>
          <w:delText>mavad</w:delText>
        </w:r>
      </w:del>
      <w:r w:rsidR="33E76A53" w:rsidRPr="6BF46F1A">
        <w:rPr>
          <w:rFonts w:ascii="Times New Roman" w:hAnsi="Times New Roman" w:cs="Times New Roman"/>
        </w:rPr>
        <w:t xml:space="preserve"> arveldus-, ettevõtlus- või hoiukonto</w:t>
      </w:r>
      <w:del w:id="21" w:author="Inge Mehide - JUSTDIGI" w:date="2025-08-07T16:57:00Z" w16du:dateUtc="2025-08-07T13:57:00Z">
        <w:r w:rsidR="33E76A53" w:rsidRPr="6BF46F1A" w:rsidDel="00C007FE">
          <w:rPr>
            <w:rFonts w:ascii="Times New Roman" w:hAnsi="Times New Roman" w:cs="Times New Roman"/>
          </w:rPr>
          <w:delText>t</w:delText>
        </w:r>
      </w:del>
      <w:r w:rsidR="33E76A53" w:rsidRPr="6BF46F1A">
        <w:rPr>
          <w:rFonts w:ascii="Times New Roman" w:hAnsi="Times New Roman" w:cs="Times New Roman"/>
        </w:rPr>
        <w:t>, tuleb esitada taotleja ja tema pere</w:t>
      </w:r>
      <w:r w:rsidR="00F533FE">
        <w:rPr>
          <w:rFonts w:ascii="Times New Roman" w:hAnsi="Times New Roman" w:cs="Times New Roman"/>
        </w:rPr>
        <w:t>konna</w:t>
      </w:r>
      <w:r w:rsidR="33E76A53" w:rsidRPr="6BF46F1A">
        <w:rPr>
          <w:rFonts w:ascii="Times New Roman" w:hAnsi="Times New Roman" w:cs="Times New Roman"/>
        </w:rPr>
        <w:t>liikmete eelmise ja jooksva kuu sisse</w:t>
      </w:r>
      <w:r w:rsidR="118E3F6F" w:rsidRPr="6BF46F1A">
        <w:rPr>
          <w:rFonts w:ascii="Times New Roman" w:hAnsi="Times New Roman" w:cs="Times New Roman"/>
        </w:rPr>
        <w:t xml:space="preserve">tulekuid ja väljaminekuid </w:t>
      </w:r>
      <w:r w:rsidR="606F969C" w:rsidRPr="5408C4CA">
        <w:rPr>
          <w:rFonts w:ascii="Times New Roman" w:hAnsi="Times New Roman" w:cs="Times New Roman"/>
        </w:rPr>
        <w:t>kajastavad</w:t>
      </w:r>
      <w:r w:rsidR="118E3F6F" w:rsidRPr="6BF46F1A">
        <w:rPr>
          <w:rFonts w:ascii="Times New Roman" w:hAnsi="Times New Roman" w:cs="Times New Roman"/>
        </w:rPr>
        <w:t xml:space="preserve"> kontoväljavõtted </w:t>
      </w:r>
      <w:r w:rsidR="6F2587DA" w:rsidRPr="5408C4CA">
        <w:rPr>
          <w:rFonts w:ascii="Times New Roman" w:hAnsi="Times New Roman" w:cs="Times New Roman"/>
        </w:rPr>
        <w:t>sissetulekute</w:t>
      </w:r>
      <w:r w:rsidR="118E3F6F" w:rsidRPr="6BF46F1A">
        <w:rPr>
          <w:rFonts w:ascii="Times New Roman" w:hAnsi="Times New Roman" w:cs="Times New Roman"/>
        </w:rPr>
        <w:t xml:space="preserve">, rahaliste vahendite ja </w:t>
      </w:r>
      <w:del w:id="22" w:author="Inge Mehide - JUSTDIGI" w:date="2025-08-07T17:03:00Z" w16du:dateUtc="2025-08-07T14:03:00Z">
        <w:r w:rsidR="007220F3" w:rsidDel="00F76973">
          <w:rPr>
            <w:rFonts w:ascii="Times New Roman" w:hAnsi="Times New Roman" w:cs="Times New Roman"/>
          </w:rPr>
          <w:delText xml:space="preserve">isiku </w:delText>
        </w:r>
      </w:del>
      <w:ins w:id="23" w:author="Inge Mehide - JUSTDIGI" w:date="2025-08-07T17:03:00Z" w16du:dateUtc="2025-08-07T14:03:00Z">
        <w:r w:rsidR="00F76973">
          <w:rPr>
            <w:rFonts w:ascii="Times New Roman" w:hAnsi="Times New Roman" w:cs="Times New Roman"/>
          </w:rPr>
          <w:t xml:space="preserve">taotleja </w:t>
        </w:r>
      </w:ins>
      <w:commentRangeStart w:id="24"/>
      <w:del w:id="25" w:author="Inge Mehide - JUSTDIGI" w:date="2025-08-07T17:12:00Z" w16du:dateUtc="2025-08-07T14:12:00Z">
        <w:r w:rsidR="118E3F6F" w:rsidRPr="6BF46F1A" w:rsidDel="00E3781A">
          <w:rPr>
            <w:rFonts w:ascii="Times New Roman" w:hAnsi="Times New Roman" w:cs="Times New Roman"/>
          </w:rPr>
          <w:delText xml:space="preserve">täiendava </w:delText>
        </w:r>
        <w:commentRangeEnd w:id="24"/>
        <w:r w:rsidR="00E3781A" w:rsidDel="00E3781A">
          <w:rPr>
            <w:rStyle w:val="Kommentaariviide"/>
          </w:rPr>
          <w:commentReference w:id="24"/>
        </w:r>
      </w:del>
      <w:r w:rsidR="118E3F6F" w:rsidRPr="6BF46F1A">
        <w:rPr>
          <w:rFonts w:ascii="Times New Roman" w:hAnsi="Times New Roman" w:cs="Times New Roman"/>
        </w:rPr>
        <w:t>abivajaduse väljaselgitamiseks.</w:t>
      </w:r>
    </w:p>
    <w:p w14:paraId="4AB2B7E9" w14:textId="49AE7C77" w:rsidR="00B40F23" w:rsidRDefault="00B40F23" w:rsidP="6DB30420">
      <w:pPr>
        <w:spacing w:after="0" w:line="240" w:lineRule="auto"/>
        <w:jc w:val="both"/>
        <w:rPr>
          <w:rFonts w:ascii="Times New Roman" w:hAnsi="Times New Roman" w:cs="Times New Roman"/>
          <w:highlight w:val="yellow"/>
        </w:rPr>
      </w:pPr>
    </w:p>
    <w:p w14:paraId="6E21A821" w14:textId="3C964391" w:rsidR="00B40F23" w:rsidRDefault="00B40F23" w:rsidP="6DFBA3BC">
      <w:pPr>
        <w:spacing w:after="0" w:line="240" w:lineRule="auto"/>
        <w:jc w:val="both"/>
        <w:rPr>
          <w:rFonts w:ascii="Times New Roman" w:hAnsi="Times New Roman" w:cs="Times New Roman"/>
        </w:rPr>
      </w:pPr>
    </w:p>
    <w:p w14:paraId="58AFE5E3" w14:textId="09FB0CA9" w:rsidR="00B40F23" w:rsidRDefault="2F28AA4A" w:rsidP="6DFBA3BC">
      <w:pPr>
        <w:spacing w:after="0" w:line="240" w:lineRule="auto"/>
        <w:jc w:val="both"/>
        <w:rPr>
          <w:rFonts w:ascii="Times New Roman" w:hAnsi="Times New Roman" w:cs="Times New Roman"/>
        </w:rPr>
      </w:pPr>
      <w:r w:rsidRPr="6BF46F1A">
        <w:rPr>
          <w:rFonts w:ascii="Times New Roman" w:hAnsi="Times New Roman" w:cs="Times New Roman"/>
        </w:rPr>
        <w:t>(</w:t>
      </w:r>
      <w:r w:rsidR="36DE2202" w:rsidRPr="6BF46F1A">
        <w:rPr>
          <w:rFonts w:ascii="Times New Roman" w:hAnsi="Times New Roman" w:cs="Times New Roman"/>
        </w:rPr>
        <w:t>6</w:t>
      </w:r>
      <w:r w:rsidR="69511F5D" w:rsidRPr="6BF46F1A">
        <w:rPr>
          <w:rFonts w:ascii="Times New Roman" w:hAnsi="Times New Roman" w:cs="Times New Roman"/>
          <w:vertAlign w:val="superscript"/>
        </w:rPr>
        <w:t>4</w:t>
      </w:r>
      <w:r w:rsidRPr="6BF46F1A">
        <w:rPr>
          <w:rFonts w:ascii="Times New Roman" w:hAnsi="Times New Roman" w:cs="Times New Roman"/>
        </w:rPr>
        <w:t>) Taotleja ja tema pere</w:t>
      </w:r>
      <w:r w:rsidR="00F533FE">
        <w:rPr>
          <w:rFonts w:ascii="Times New Roman" w:hAnsi="Times New Roman" w:cs="Times New Roman"/>
        </w:rPr>
        <w:t>konna</w:t>
      </w:r>
      <w:r w:rsidRPr="6BF46F1A">
        <w:rPr>
          <w:rFonts w:ascii="Times New Roman" w:hAnsi="Times New Roman" w:cs="Times New Roman"/>
        </w:rPr>
        <w:t xml:space="preserve">liikmete </w:t>
      </w:r>
      <w:commentRangeStart w:id="26"/>
      <w:del w:id="27" w:author="Inge Mehide - JUSTDIGI" w:date="2025-08-08T09:29:00Z" w16du:dateUtc="2025-08-08T06:29:00Z">
        <w:r w:rsidRPr="6BF46F1A" w:rsidDel="0046144D">
          <w:rPr>
            <w:rFonts w:ascii="Times New Roman" w:hAnsi="Times New Roman" w:cs="Times New Roman"/>
          </w:rPr>
          <w:delText xml:space="preserve">kogu </w:delText>
        </w:r>
        <w:commentRangeEnd w:id="26"/>
        <w:r w:rsidR="00572018" w:rsidDel="0046144D">
          <w:rPr>
            <w:rStyle w:val="Kommentaariviide"/>
          </w:rPr>
          <w:commentReference w:id="26"/>
        </w:r>
      </w:del>
      <w:r w:rsidRPr="6BF46F1A">
        <w:rPr>
          <w:rFonts w:ascii="Times New Roman" w:hAnsi="Times New Roman" w:cs="Times New Roman"/>
        </w:rPr>
        <w:t xml:space="preserve">varaline seis tuleb välja selgitada </w:t>
      </w:r>
      <w:r w:rsidR="4D3CC441" w:rsidRPr="6BF46F1A">
        <w:rPr>
          <w:rFonts w:ascii="Times New Roman" w:hAnsi="Times New Roman" w:cs="Times New Roman"/>
        </w:rPr>
        <w:t xml:space="preserve">ja </w:t>
      </w:r>
      <w:r w:rsidR="001A672D" w:rsidRPr="6BF46F1A">
        <w:rPr>
          <w:rFonts w:ascii="Times New Roman" w:hAnsi="Times New Roman" w:cs="Times New Roman"/>
        </w:rPr>
        <w:t xml:space="preserve">seda </w:t>
      </w:r>
      <w:r w:rsidR="4D3CC441" w:rsidRPr="6BF46F1A">
        <w:rPr>
          <w:rFonts w:ascii="Times New Roman" w:hAnsi="Times New Roman" w:cs="Times New Roman"/>
        </w:rPr>
        <w:t xml:space="preserve">hinnata </w:t>
      </w:r>
      <w:r w:rsidRPr="6BF46F1A">
        <w:rPr>
          <w:rFonts w:ascii="Times New Roman" w:hAnsi="Times New Roman" w:cs="Times New Roman"/>
        </w:rPr>
        <w:t>hiljemalt neljanda</w:t>
      </w:r>
      <w:del w:id="28" w:author="Inge Mehide - JUSTDIGI" w:date="2025-08-08T11:25:00Z" w16du:dateUtc="2025-08-08T08:25:00Z">
        <w:r w:rsidRPr="6BF46F1A" w:rsidDel="009113D2">
          <w:rPr>
            <w:rFonts w:ascii="Times New Roman" w:hAnsi="Times New Roman" w:cs="Times New Roman"/>
          </w:rPr>
          <w:delText>l</w:delText>
        </w:r>
      </w:del>
      <w:r w:rsidRPr="6BF46F1A">
        <w:rPr>
          <w:rFonts w:ascii="Times New Roman" w:hAnsi="Times New Roman" w:cs="Times New Roman"/>
        </w:rPr>
        <w:t xml:space="preserve"> </w:t>
      </w:r>
      <w:commentRangeStart w:id="29"/>
      <w:del w:id="30" w:author="Inge Mehide - JUSTDIGI" w:date="2025-08-07T17:15:00Z" w16du:dateUtc="2025-08-07T14:15:00Z">
        <w:r w:rsidRPr="6BF46F1A" w:rsidDel="00E16E28">
          <w:rPr>
            <w:rFonts w:ascii="Times New Roman" w:hAnsi="Times New Roman" w:cs="Times New Roman"/>
          </w:rPr>
          <w:delText>taotlemise korral</w:delText>
        </w:r>
        <w:r w:rsidR="3A556604" w:rsidRPr="6BF46F1A" w:rsidDel="00E16E28">
          <w:rPr>
            <w:rFonts w:ascii="Times New Roman" w:hAnsi="Times New Roman" w:cs="Times New Roman"/>
          </w:rPr>
          <w:delText xml:space="preserve"> </w:delText>
        </w:r>
      </w:del>
      <w:commentRangeEnd w:id="29"/>
      <w:r w:rsidR="00154F3D">
        <w:rPr>
          <w:rStyle w:val="Kommentaariviide"/>
        </w:rPr>
        <w:commentReference w:id="29"/>
      </w:r>
      <w:r w:rsidR="002B72E3" w:rsidRPr="6BF46F1A">
        <w:rPr>
          <w:rFonts w:ascii="Times New Roman" w:hAnsi="Times New Roman" w:cs="Times New Roman"/>
        </w:rPr>
        <w:t xml:space="preserve">ühe </w:t>
      </w:r>
      <w:r w:rsidR="15D123EA" w:rsidRPr="6BF46F1A">
        <w:rPr>
          <w:rFonts w:ascii="Times New Roman" w:hAnsi="Times New Roman" w:cs="Times New Roman"/>
        </w:rPr>
        <w:t>aasta</w:t>
      </w:r>
      <w:r w:rsidR="2A08A794" w:rsidRPr="6BF46F1A">
        <w:rPr>
          <w:rFonts w:ascii="Times New Roman" w:hAnsi="Times New Roman" w:cs="Times New Roman"/>
        </w:rPr>
        <w:t xml:space="preserve"> jooksul</w:t>
      </w:r>
      <w:ins w:id="31" w:author="Inge Mehide - JUSTDIGI" w:date="2025-08-07T17:15:00Z" w16du:dateUtc="2025-08-07T14:15:00Z">
        <w:r w:rsidR="00E16E28">
          <w:rPr>
            <w:rFonts w:ascii="Times New Roman" w:hAnsi="Times New Roman" w:cs="Times New Roman"/>
          </w:rPr>
          <w:t xml:space="preserve"> </w:t>
        </w:r>
      </w:ins>
      <w:ins w:id="32" w:author="Inge Mehide - JUSTDIGI" w:date="2025-08-08T09:22:00Z" w16du:dateUtc="2025-08-08T06:22:00Z">
        <w:r w:rsidR="008A2B3D">
          <w:rPr>
            <w:rFonts w:ascii="Times New Roman" w:hAnsi="Times New Roman" w:cs="Times New Roman"/>
          </w:rPr>
          <w:t xml:space="preserve">toimunud </w:t>
        </w:r>
      </w:ins>
      <w:ins w:id="33" w:author="Inge Mehide - JUSTDIGI" w:date="2025-08-07T17:15:00Z" w16du:dateUtc="2025-08-07T14:15:00Z">
        <w:r w:rsidR="00E16E28" w:rsidRPr="6BF46F1A">
          <w:rPr>
            <w:rFonts w:ascii="Times New Roman" w:hAnsi="Times New Roman" w:cs="Times New Roman"/>
          </w:rPr>
          <w:t>taotlemise korral</w:t>
        </w:r>
      </w:ins>
      <w:r w:rsidRPr="6BF46F1A">
        <w:rPr>
          <w:rFonts w:ascii="Times New Roman" w:hAnsi="Times New Roman" w:cs="Times New Roman"/>
        </w:rPr>
        <w:t>.“;</w:t>
      </w:r>
    </w:p>
    <w:p w14:paraId="2875FE4A" w14:textId="6D947498" w:rsidR="00B40F23" w:rsidRDefault="00B40F23" w:rsidP="6DB30420">
      <w:pPr>
        <w:spacing w:after="0" w:line="240" w:lineRule="auto"/>
        <w:jc w:val="both"/>
        <w:rPr>
          <w:rFonts w:ascii="Times New Roman" w:hAnsi="Times New Roman" w:cs="Times New Roman"/>
          <w:shd w:val="clear" w:color="auto" w:fill="FFFFFF"/>
        </w:rPr>
      </w:pPr>
    </w:p>
    <w:p w14:paraId="0065D82C" w14:textId="2C7C5FE9" w:rsidR="00205340" w:rsidRDefault="009C342E" w:rsidP="00B201B4">
      <w:pPr>
        <w:spacing w:after="0" w:line="240" w:lineRule="auto"/>
        <w:jc w:val="both"/>
        <w:rPr>
          <w:rFonts w:ascii="Times New Roman" w:eastAsia="Times New Roman" w:hAnsi="Times New Roman" w:cs="Times New Roman"/>
        </w:rPr>
      </w:pPr>
      <w:r>
        <w:rPr>
          <w:rFonts w:ascii="Times New Roman" w:hAnsi="Times New Roman" w:cs="Times New Roman"/>
          <w:b/>
          <w:bCs/>
          <w:shd w:val="clear" w:color="auto" w:fill="FFFFFF"/>
        </w:rPr>
        <w:t>7</w:t>
      </w:r>
      <w:r w:rsidR="5543C230" w:rsidRPr="00581946">
        <w:rPr>
          <w:rFonts w:ascii="Times New Roman" w:hAnsi="Times New Roman" w:cs="Times New Roman"/>
          <w:b/>
          <w:bCs/>
          <w:shd w:val="clear" w:color="auto" w:fill="FFFFFF"/>
        </w:rPr>
        <w:t>)</w:t>
      </w:r>
      <w:r w:rsidR="5543C230" w:rsidRPr="006D1EEA">
        <w:rPr>
          <w:rFonts w:ascii="Times New Roman" w:hAnsi="Times New Roman" w:cs="Times New Roman"/>
          <w:shd w:val="clear" w:color="auto" w:fill="FFFFFF"/>
        </w:rPr>
        <w:t xml:space="preserve"> </w:t>
      </w:r>
      <w:r w:rsidR="36499CAD" w:rsidRPr="006D1EEA">
        <w:rPr>
          <w:rFonts w:ascii="Times New Roman" w:eastAsia="Times New Roman" w:hAnsi="Times New Roman" w:cs="Times New Roman"/>
          <w:shd w:val="clear" w:color="auto" w:fill="FFFFFF"/>
        </w:rPr>
        <w:t xml:space="preserve">paragrahvi 132 </w:t>
      </w:r>
      <w:r w:rsidR="07F56C88" w:rsidRPr="006D1EEA">
        <w:rPr>
          <w:rFonts w:ascii="Times New Roman" w:eastAsia="Times New Roman" w:hAnsi="Times New Roman" w:cs="Times New Roman"/>
        </w:rPr>
        <w:t xml:space="preserve">täiendatakse </w:t>
      </w:r>
      <w:r w:rsidR="36499CAD" w:rsidRPr="006D1EEA">
        <w:rPr>
          <w:rFonts w:ascii="Times New Roman" w:eastAsia="Times New Roman" w:hAnsi="Times New Roman" w:cs="Times New Roman"/>
          <w:shd w:val="clear" w:color="auto" w:fill="FFFFFF"/>
        </w:rPr>
        <w:t>lõikega</w:t>
      </w:r>
      <w:r w:rsidR="106EE462" w:rsidRPr="006D1EEA">
        <w:rPr>
          <w:rFonts w:ascii="Times New Roman" w:eastAsia="Times New Roman" w:hAnsi="Times New Roman" w:cs="Times New Roman"/>
          <w:shd w:val="clear" w:color="auto" w:fill="FFFFFF"/>
        </w:rPr>
        <w:t xml:space="preserve"> 8 </w:t>
      </w:r>
      <w:r w:rsidR="3E59E125" w:rsidRPr="006D1EEA">
        <w:rPr>
          <w:rFonts w:ascii="Times New Roman" w:eastAsia="Times New Roman" w:hAnsi="Times New Roman" w:cs="Times New Roman"/>
          <w:shd w:val="clear" w:color="auto" w:fill="FFFFFF"/>
        </w:rPr>
        <w:t>järgmises sõnastuses</w:t>
      </w:r>
      <w:r w:rsidR="2C217A66" w:rsidRPr="006D1EEA">
        <w:rPr>
          <w:rFonts w:ascii="Times New Roman" w:eastAsia="Times New Roman" w:hAnsi="Times New Roman" w:cs="Times New Roman"/>
          <w:shd w:val="clear" w:color="auto" w:fill="FFFFFF"/>
        </w:rPr>
        <w:t>:</w:t>
      </w:r>
      <w:r w:rsidR="40D42B3E" w:rsidRPr="006D1EEA">
        <w:rPr>
          <w:rFonts w:ascii="Times New Roman" w:eastAsia="Times New Roman" w:hAnsi="Times New Roman" w:cs="Times New Roman"/>
        </w:rPr>
        <w:t xml:space="preserve"> </w:t>
      </w:r>
    </w:p>
    <w:p w14:paraId="72DBC750" w14:textId="77777777" w:rsidR="00205340" w:rsidRDefault="00205340" w:rsidP="00B201B4">
      <w:pPr>
        <w:spacing w:after="0" w:line="240" w:lineRule="auto"/>
        <w:jc w:val="both"/>
        <w:rPr>
          <w:rFonts w:ascii="Times New Roman" w:eastAsia="Times New Roman" w:hAnsi="Times New Roman" w:cs="Times New Roman"/>
        </w:rPr>
      </w:pPr>
    </w:p>
    <w:p w14:paraId="3205E7ED" w14:textId="3D84CEDC" w:rsidR="00B40F23" w:rsidRDefault="31471A37" w:rsidP="6DB30420">
      <w:pPr>
        <w:spacing w:after="0" w:line="240" w:lineRule="auto"/>
        <w:jc w:val="both"/>
        <w:rPr>
          <w:rFonts w:ascii="Times New Roman" w:eastAsia="Times New Roman" w:hAnsi="Times New Roman" w:cs="Times New Roman"/>
          <w:shd w:val="clear" w:color="auto" w:fill="FFFFFF"/>
        </w:rPr>
      </w:pPr>
      <w:r w:rsidRPr="0296521A">
        <w:rPr>
          <w:rFonts w:ascii="Times New Roman" w:hAnsi="Times New Roman" w:cs="Times New Roman"/>
        </w:rPr>
        <w:t>„</w:t>
      </w:r>
      <w:r w:rsidR="35D508F1" w:rsidRPr="0296521A">
        <w:rPr>
          <w:rFonts w:ascii="Times New Roman" w:eastAsia="Times New Roman" w:hAnsi="Times New Roman" w:cs="Times New Roman"/>
        </w:rPr>
        <w:t xml:space="preserve">(8) </w:t>
      </w:r>
      <w:r w:rsidR="658FF362" w:rsidRPr="0296521A">
        <w:rPr>
          <w:rFonts w:ascii="Times New Roman" w:eastAsia="Times New Roman" w:hAnsi="Times New Roman" w:cs="Times New Roman"/>
        </w:rPr>
        <w:t xml:space="preserve">Kui </w:t>
      </w:r>
      <w:commentRangeStart w:id="34"/>
      <w:del w:id="35" w:author="Inge Mehide - JUSTDIGI" w:date="2025-08-08T09:27:00Z" w16du:dateUtc="2025-08-08T06:27:00Z">
        <w:r w:rsidR="7A9362A8" w:rsidRPr="0296521A" w:rsidDel="00BC21F5">
          <w:rPr>
            <w:rFonts w:ascii="Times New Roman" w:eastAsia="Times New Roman" w:hAnsi="Times New Roman" w:cs="Times New Roman"/>
          </w:rPr>
          <w:delText xml:space="preserve">toetuse </w:delText>
        </w:r>
      </w:del>
      <w:r w:rsidR="658FF362" w:rsidRPr="0296521A">
        <w:rPr>
          <w:rFonts w:ascii="Times New Roman" w:eastAsia="Times New Roman" w:hAnsi="Times New Roman" w:cs="Times New Roman"/>
        </w:rPr>
        <w:t xml:space="preserve">taotleja </w:t>
      </w:r>
      <w:commentRangeEnd w:id="34"/>
      <w:r w:rsidR="00935829">
        <w:rPr>
          <w:rStyle w:val="Kommentaariviide"/>
        </w:rPr>
        <w:commentReference w:id="34"/>
      </w:r>
      <w:r w:rsidR="00B515B1">
        <w:rPr>
          <w:rFonts w:ascii="Times New Roman" w:eastAsia="Times New Roman" w:hAnsi="Times New Roman" w:cs="Times New Roman"/>
        </w:rPr>
        <w:t xml:space="preserve">või </w:t>
      </w:r>
      <w:del w:id="36" w:author="Inge Mehide - JUSTDIGI" w:date="2025-08-08T09:27:00Z" w16du:dateUtc="2025-08-08T06:27:00Z">
        <w:r w:rsidR="00B515B1" w:rsidDel="00BC21F5">
          <w:rPr>
            <w:rFonts w:ascii="Times New Roman" w:eastAsia="Times New Roman" w:hAnsi="Times New Roman" w:cs="Times New Roman"/>
          </w:rPr>
          <w:delText xml:space="preserve">toetust taotleva </w:delText>
        </w:r>
      </w:del>
      <w:ins w:id="37" w:author="Inge Mehide - JUSTDIGI" w:date="2025-08-08T09:27:00Z" w16du:dateUtc="2025-08-08T06:27:00Z">
        <w:r w:rsidR="00BC21F5">
          <w:rPr>
            <w:rFonts w:ascii="Times New Roman" w:eastAsia="Times New Roman" w:hAnsi="Times New Roman" w:cs="Times New Roman"/>
          </w:rPr>
          <w:t>te</w:t>
        </w:r>
      </w:ins>
      <w:ins w:id="38" w:author="Inge Mehide - JUSTDIGI" w:date="2025-08-08T09:28:00Z" w16du:dateUtc="2025-08-08T06:28:00Z">
        <w:r w:rsidR="00BC21F5">
          <w:rPr>
            <w:rFonts w:ascii="Times New Roman" w:eastAsia="Times New Roman" w:hAnsi="Times New Roman" w:cs="Times New Roman"/>
          </w:rPr>
          <w:t xml:space="preserve">ma </w:t>
        </w:r>
      </w:ins>
      <w:r w:rsidR="0035213C">
        <w:rPr>
          <w:rFonts w:ascii="Times New Roman" w:eastAsia="Times New Roman" w:hAnsi="Times New Roman" w:cs="Times New Roman"/>
        </w:rPr>
        <w:t xml:space="preserve">perekonna liige </w:t>
      </w:r>
      <w:r w:rsidR="658FF362" w:rsidRPr="0296521A">
        <w:rPr>
          <w:rFonts w:ascii="Times New Roman" w:eastAsia="Times New Roman" w:hAnsi="Times New Roman" w:cs="Times New Roman"/>
        </w:rPr>
        <w:t xml:space="preserve">viibib </w:t>
      </w:r>
      <w:commentRangeStart w:id="39"/>
      <w:ins w:id="40" w:author="Inge Mehide - JUSTDIGI" w:date="2025-08-08T09:31:00Z" w16du:dateUtc="2025-08-08T06:31:00Z">
        <w:r w:rsidR="008C786B">
          <w:rPr>
            <w:rFonts w:ascii="Times New Roman" w:eastAsia="Times New Roman" w:hAnsi="Times New Roman" w:cs="Times New Roman"/>
          </w:rPr>
          <w:t>toimetuleku</w:t>
        </w:r>
      </w:ins>
      <w:r w:rsidR="445DC86A" w:rsidRPr="0296521A">
        <w:rPr>
          <w:rFonts w:ascii="Times New Roman" w:eastAsia="Times New Roman" w:hAnsi="Times New Roman" w:cs="Times New Roman"/>
        </w:rPr>
        <w:t xml:space="preserve">toetuse </w:t>
      </w:r>
      <w:commentRangeEnd w:id="39"/>
      <w:r w:rsidR="008C786B">
        <w:rPr>
          <w:rStyle w:val="Kommentaariviide"/>
        </w:rPr>
        <w:commentReference w:id="39"/>
      </w:r>
      <w:r w:rsidR="445DC86A" w:rsidRPr="0296521A">
        <w:rPr>
          <w:rFonts w:ascii="Times New Roman" w:eastAsia="Times New Roman" w:hAnsi="Times New Roman" w:cs="Times New Roman"/>
        </w:rPr>
        <w:t xml:space="preserve">taotlemise </w:t>
      </w:r>
      <w:r w:rsidR="58E0BCC1" w:rsidRPr="0296521A">
        <w:rPr>
          <w:rFonts w:ascii="Times New Roman" w:eastAsia="Times New Roman" w:hAnsi="Times New Roman" w:cs="Times New Roman"/>
        </w:rPr>
        <w:t>kuul</w:t>
      </w:r>
      <w:r w:rsidR="445DC86A" w:rsidRPr="0296521A">
        <w:rPr>
          <w:rFonts w:ascii="Times New Roman" w:eastAsia="Times New Roman" w:hAnsi="Times New Roman" w:cs="Times New Roman"/>
        </w:rPr>
        <w:t xml:space="preserve"> </w:t>
      </w:r>
      <w:r w:rsidR="658FF362" w:rsidRPr="0296521A">
        <w:rPr>
          <w:rFonts w:ascii="Times New Roman" w:eastAsia="Times New Roman" w:hAnsi="Times New Roman" w:cs="Times New Roman"/>
        </w:rPr>
        <w:t>ajateenistuses</w:t>
      </w:r>
      <w:r w:rsidR="463CC248" w:rsidRPr="0296521A">
        <w:rPr>
          <w:rFonts w:ascii="Times New Roman" w:eastAsia="Times New Roman" w:hAnsi="Times New Roman" w:cs="Times New Roman"/>
        </w:rPr>
        <w:t xml:space="preserve">, </w:t>
      </w:r>
      <w:r w:rsidR="2E831AC5" w:rsidRPr="0296521A">
        <w:rPr>
          <w:rFonts w:ascii="Times New Roman" w:eastAsia="Times New Roman" w:hAnsi="Times New Roman" w:cs="Times New Roman"/>
        </w:rPr>
        <w:t>hüvita</w:t>
      </w:r>
      <w:r w:rsidR="3DE15BD0" w:rsidRPr="0296521A">
        <w:rPr>
          <w:rFonts w:ascii="Times New Roman" w:eastAsia="Times New Roman" w:hAnsi="Times New Roman" w:cs="Times New Roman"/>
        </w:rPr>
        <w:t>takse</w:t>
      </w:r>
      <w:r w:rsidR="40467B41" w:rsidRPr="0296521A" w:rsidDel="00461D82">
        <w:rPr>
          <w:rFonts w:ascii="Times New Roman" w:eastAsia="Times New Roman" w:hAnsi="Times New Roman" w:cs="Times New Roman"/>
        </w:rPr>
        <w:t xml:space="preserve"> </w:t>
      </w:r>
      <w:r w:rsidR="004E2194">
        <w:rPr>
          <w:rFonts w:ascii="Times New Roman" w:eastAsia="Times New Roman" w:hAnsi="Times New Roman" w:cs="Times New Roman"/>
        </w:rPr>
        <w:t xml:space="preserve">tema eest </w:t>
      </w:r>
      <w:r w:rsidR="2E677052" w:rsidRPr="0296521A">
        <w:rPr>
          <w:rFonts w:ascii="Times New Roman" w:eastAsia="Times New Roman" w:hAnsi="Times New Roman" w:cs="Times New Roman"/>
        </w:rPr>
        <w:t>vaid</w:t>
      </w:r>
      <w:r w:rsidR="7C79264D" w:rsidRPr="0296521A">
        <w:rPr>
          <w:rFonts w:ascii="Times New Roman" w:eastAsia="Times New Roman" w:hAnsi="Times New Roman" w:cs="Times New Roman"/>
        </w:rPr>
        <w:t xml:space="preserve"> käesoleva seaduse § 133 lõikes 5 nimetatud</w:t>
      </w:r>
      <w:r w:rsidR="40467B41" w:rsidRPr="0296521A">
        <w:rPr>
          <w:rFonts w:ascii="Times New Roman" w:eastAsia="Times New Roman" w:hAnsi="Times New Roman" w:cs="Times New Roman"/>
        </w:rPr>
        <w:t xml:space="preserve"> eluasemekulu</w:t>
      </w:r>
      <w:r w:rsidR="6C880131" w:rsidRPr="0296521A">
        <w:rPr>
          <w:rFonts w:ascii="Times New Roman" w:eastAsia="Times New Roman" w:hAnsi="Times New Roman" w:cs="Times New Roman"/>
        </w:rPr>
        <w:t>d</w:t>
      </w:r>
      <w:r w:rsidR="289DC738" w:rsidRPr="0296521A">
        <w:rPr>
          <w:rFonts w:ascii="Times New Roman" w:eastAsia="Times New Roman" w:hAnsi="Times New Roman" w:cs="Times New Roman"/>
        </w:rPr>
        <w:t>, välja</w:t>
      </w:r>
      <w:r w:rsidR="17AFCEE1" w:rsidRPr="0296521A">
        <w:rPr>
          <w:rFonts w:ascii="Times New Roman" w:eastAsia="Times New Roman" w:hAnsi="Times New Roman" w:cs="Times New Roman"/>
        </w:rPr>
        <w:t xml:space="preserve"> </w:t>
      </w:r>
      <w:r w:rsidR="289DC738" w:rsidRPr="0296521A">
        <w:rPr>
          <w:rFonts w:ascii="Times New Roman" w:eastAsia="Times New Roman" w:hAnsi="Times New Roman" w:cs="Times New Roman"/>
        </w:rPr>
        <w:t>arvatud</w:t>
      </w:r>
      <w:r w:rsidR="577BEEF4" w:rsidRPr="0296521A">
        <w:rPr>
          <w:rFonts w:ascii="Times New Roman" w:eastAsia="Times New Roman" w:hAnsi="Times New Roman" w:cs="Times New Roman"/>
        </w:rPr>
        <w:t xml:space="preserve"> </w:t>
      </w:r>
      <w:ins w:id="41" w:author="Maria Sults - JUSTDIGI" w:date="2025-08-15T12:14:00Z" w16du:dateUtc="2025-08-15T09:14:00Z">
        <w:r w:rsidR="009E551C">
          <w:rPr>
            <w:rFonts w:ascii="Times New Roman" w:eastAsia="Times New Roman" w:hAnsi="Times New Roman" w:cs="Times New Roman"/>
          </w:rPr>
          <w:t xml:space="preserve">käesoleva seaduse </w:t>
        </w:r>
      </w:ins>
      <w:ins w:id="42" w:author="Maria Sults - JUSTDIGI" w:date="2025-08-15T12:15:00Z" w16du:dateUtc="2025-08-15T09:15:00Z">
        <w:r w:rsidR="00076E4C">
          <w:rPr>
            <w:rFonts w:ascii="Times New Roman" w:eastAsia="Times New Roman" w:hAnsi="Times New Roman" w:cs="Times New Roman"/>
          </w:rPr>
          <w:t xml:space="preserve">§ 133 lõike 5 </w:t>
        </w:r>
      </w:ins>
      <w:r w:rsidR="577BEEF4" w:rsidRPr="0296521A">
        <w:rPr>
          <w:rFonts w:ascii="Times New Roman" w:eastAsia="Times New Roman" w:hAnsi="Times New Roman" w:cs="Times New Roman"/>
        </w:rPr>
        <w:t>p</w:t>
      </w:r>
      <w:r w:rsidR="150DF445" w:rsidRPr="0296521A">
        <w:rPr>
          <w:rFonts w:ascii="Times New Roman" w:eastAsia="Times New Roman" w:hAnsi="Times New Roman" w:cs="Times New Roman"/>
        </w:rPr>
        <w:t xml:space="preserve">unktis </w:t>
      </w:r>
      <w:r w:rsidR="577BEEF4" w:rsidRPr="0296521A">
        <w:rPr>
          <w:rFonts w:ascii="Times New Roman" w:eastAsia="Times New Roman" w:hAnsi="Times New Roman" w:cs="Times New Roman"/>
        </w:rPr>
        <w:t>1</w:t>
      </w:r>
      <w:r w:rsidR="577BEEF4" w:rsidRPr="0296521A">
        <w:rPr>
          <w:rFonts w:ascii="Times New Roman" w:eastAsia="Times New Roman" w:hAnsi="Times New Roman" w:cs="Times New Roman"/>
          <w:vertAlign w:val="superscript"/>
        </w:rPr>
        <w:t>1</w:t>
      </w:r>
      <w:r w:rsidR="40467B41" w:rsidRPr="0296521A">
        <w:rPr>
          <w:rFonts w:ascii="Times New Roman" w:eastAsia="Times New Roman" w:hAnsi="Times New Roman" w:cs="Times New Roman"/>
        </w:rPr>
        <w:t xml:space="preserve"> </w:t>
      </w:r>
      <w:r w:rsidR="4C37583A" w:rsidRPr="0296521A">
        <w:rPr>
          <w:rFonts w:ascii="Times New Roman" w:eastAsia="Times New Roman" w:hAnsi="Times New Roman" w:cs="Times New Roman"/>
        </w:rPr>
        <w:t xml:space="preserve">nimetatud </w:t>
      </w:r>
      <w:r w:rsidR="71E1D338" w:rsidRPr="0296521A">
        <w:rPr>
          <w:rFonts w:ascii="Times New Roman" w:eastAsia="Times New Roman" w:hAnsi="Times New Roman" w:cs="Times New Roman"/>
        </w:rPr>
        <w:t>kulu</w:t>
      </w:r>
      <w:r w:rsidR="5BB4BB1E" w:rsidRPr="0296521A">
        <w:rPr>
          <w:rFonts w:ascii="Times New Roman" w:eastAsia="Times New Roman" w:hAnsi="Times New Roman" w:cs="Times New Roman"/>
        </w:rPr>
        <w:t>,</w:t>
      </w:r>
      <w:r w:rsidR="71E1D338" w:rsidRPr="0296521A">
        <w:rPr>
          <w:rFonts w:ascii="Times New Roman" w:eastAsia="Times New Roman" w:hAnsi="Times New Roman" w:cs="Times New Roman"/>
        </w:rPr>
        <w:t xml:space="preserve"> </w:t>
      </w:r>
      <w:del w:id="43" w:author="Inge Mehide - JUSTDIGI" w:date="2025-08-08T09:36:00Z" w16du:dateUtc="2025-08-08T06:36:00Z">
        <w:r w:rsidR="74BC3A16" w:rsidRPr="0296521A" w:rsidDel="00253811">
          <w:rPr>
            <w:rFonts w:ascii="Times New Roman" w:eastAsia="Times New Roman" w:hAnsi="Times New Roman" w:cs="Times New Roman"/>
          </w:rPr>
          <w:delText>vastavalt</w:delText>
        </w:r>
        <w:r w:rsidR="48ACC223" w:rsidRPr="0296521A" w:rsidDel="00253811">
          <w:rPr>
            <w:rFonts w:ascii="Times New Roman" w:eastAsia="Times New Roman" w:hAnsi="Times New Roman" w:cs="Times New Roman"/>
          </w:rPr>
          <w:delText xml:space="preserve"> </w:delText>
        </w:r>
      </w:del>
      <w:r w:rsidR="48ACC223" w:rsidRPr="0296521A">
        <w:rPr>
          <w:rFonts w:ascii="Times New Roman" w:eastAsia="Times New Roman" w:hAnsi="Times New Roman" w:cs="Times New Roman"/>
        </w:rPr>
        <w:t>käesoleva</w:t>
      </w:r>
      <w:r w:rsidR="3FEA81B7" w:rsidRPr="0296521A">
        <w:rPr>
          <w:rFonts w:ascii="Times New Roman" w:eastAsia="Times New Roman" w:hAnsi="Times New Roman" w:cs="Times New Roman"/>
        </w:rPr>
        <w:t>s</w:t>
      </w:r>
      <w:r w:rsidR="64124DB4" w:rsidRPr="0296521A">
        <w:rPr>
          <w:rFonts w:ascii="Times New Roman" w:eastAsia="Times New Roman" w:hAnsi="Times New Roman" w:cs="Times New Roman"/>
        </w:rPr>
        <w:t xml:space="preserve"> </w:t>
      </w:r>
      <w:r w:rsidR="3FEA81B7" w:rsidRPr="0296521A">
        <w:rPr>
          <w:rFonts w:ascii="Times New Roman" w:eastAsia="Times New Roman" w:hAnsi="Times New Roman" w:cs="Times New Roman"/>
        </w:rPr>
        <w:t xml:space="preserve">jaos </w:t>
      </w:r>
      <w:r w:rsidR="3909D66D" w:rsidRPr="0296521A">
        <w:rPr>
          <w:rFonts w:ascii="Times New Roman" w:eastAsia="Times New Roman" w:hAnsi="Times New Roman" w:cs="Times New Roman"/>
        </w:rPr>
        <w:t>sätestatud</w:t>
      </w:r>
      <w:r w:rsidR="64124DB4" w:rsidRPr="0296521A">
        <w:rPr>
          <w:rFonts w:ascii="Times New Roman" w:eastAsia="Times New Roman" w:hAnsi="Times New Roman" w:cs="Times New Roman"/>
        </w:rPr>
        <w:t xml:space="preserve"> tingimuste</w:t>
      </w:r>
      <w:del w:id="44" w:author="Inge Mehide - JUSTDIGI" w:date="2025-08-08T09:36:00Z" w16du:dateUtc="2025-08-08T06:36:00Z">
        <w:r w:rsidR="64124DB4" w:rsidRPr="0296521A" w:rsidDel="00253811">
          <w:rPr>
            <w:rFonts w:ascii="Times New Roman" w:eastAsia="Times New Roman" w:hAnsi="Times New Roman" w:cs="Times New Roman"/>
          </w:rPr>
          <w:delText>l</w:delText>
        </w:r>
        <w:r w:rsidR="7D050D49" w:rsidRPr="0296521A" w:rsidDel="00253811">
          <w:rPr>
            <w:rFonts w:ascii="Times New Roman" w:eastAsia="Times New Roman" w:hAnsi="Times New Roman" w:cs="Times New Roman"/>
          </w:rPr>
          <w:delText>e</w:delText>
        </w:r>
      </w:del>
      <w:ins w:id="45" w:author="Inge Mehide - JUSTDIGI" w:date="2025-08-08T09:36:00Z" w16du:dateUtc="2025-08-08T06:36:00Z">
        <w:r w:rsidR="00253811">
          <w:rPr>
            <w:rFonts w:ascii="Times New Roman" w:eastAsia="Times New Roman" w:hAnsi="Times New Roman" w:cs="Times New Roman"/>
          </w:rPr>
          <w:t xml:space="preserve"> kohaselt</w:t>
        </w:r>
      </w:ins>
      <w:r w:rsidR="4A2D3C54" w:rsidRPr="0296521A">
        <w:rPr>
          <w:rFonts w:ascii="Times New Roman" w:eastAsia="Times New Roman" w:hAnsi="Times New Roman" w:cs="Times New Roman"/>
        </w:rPr>
        <w:t>.</w:t>
      </w:r>
      <w:r w:rsidR="248108D6" w:rsidRPr="0296521A">
        <w:rPr>
          <w:rFonts w:ascii="Times New Roman" w:eastAsia="Times New Roman" w:hAnsi="Times New Roman" w:cs="Times New Roman"/>
        </w:rPr>
        <w:t>“</w:t>
      </w:r>
      <w:r w:rsidR="7D57137F" w:rsidRPr="0296521A">
        <w:rPr>
          <w:rFonts w:ascii="Times New Roman" w:eastAsia="Times New Roman" w:hAnsi="Times New Roman" w:cs="Times New Roman"/>
        </w:rPr>
        <w:t>;</w:t>
      </w:r>
    </w:p>
    <w:p w14:paraId="23925784" w14:textId="5DFAB4A4" w:rsidR="6DB30420" w:rsidRDefault="6DB30420" w:rsidP="6DB30420">
      <w:pPr>
        <w:spacing w:after="0" w:line="240" w:lineRule="auto"/>
        <w:jc w:val="both"/>
        <w:rPr>
          <w:rFonts w:ascii="Times New Roman" w:eastAsia="Times New Roman" w:hAnsi="Times New Roman" w:cs="Times New Roman"/>
        </w:rPr>
      </w:pPr>
    </w:p>
    <w:p w14:paraId="5E9DA95B" w14:textId="702AFE06" w:rsidR="00E24720" w:rsidRPr="006D1EEA" w:rsidRDefault="009C342E" w:rsidP="00B201B4">
      <w:pPr>
        <w:spacing w:after="0" w:line="240" w:lineRule="auto"/>
        <w:jc w:val="both"/>
        <w:rPr>
          <w:rFonts w:ascii="Times New Roman" w:hAnsi="Times New Roman" w:cs="Times New Roman"/>
          <w:shd w:val="clear" w:color="auto" w:fill="FFFFFF"/>
        </w:rPr>
      </w:pPr>
      <w:r>
        <w:rPr>
          <w:rFonts w:ascii="Times New Roman" w:hAnsi="Times New Roman" w:cs="Times New Roman"/>
          <w:b/>
          <w:bCs/>
          <w:shd w:val="clear" w:color="auto" w:fill="FFFFFF"/>
        </w:rPr>
        <w:t>8</w:t>
      </w:r>
      <w:r w:rsidR="0EB9866A" w:rsidRPr="00581946">
        <w:rPr>
          <w:rFonts w:ascii="Times New Roman" w:hAnsi="Times New Roman" w:cs="Times New Roman"/>
          <w:b/>
          <w:bCs/>
          <w:shd w:val="clear" w:color="auto" w:fill="FFFFFF"/>
        </w:rPr>
        <w:t>)</w:t>
      </w:r>
      <w:r w:rsidR="0EB9866A" w:rsidRPr="006D1EEA">
        <w:rPr>
          <w:rFonts w:ascii="Times New Roman" w:hAnsi="Times New Roman" w:cs="Times New Roman"/>
          <w:shd w:val="clear" w:color="auto" w:fill="FFFFFF"/>
        </w:rPr>
        <w:t xml:space="preserve"> </w:t>
      </w:r>
      <w:r w:rsidR="0EB9866A" w:rsidRPr="00EC415F">
        <w:rPr>
          <w:rFonts w:ascii="Times New Roman" w:hAnsi="Times New Roman" w:cs="Times New Roman"/>
          <w:shd w:val="clear" w:color="auto" w:fill="FFFFFF"/>
        </w:rPr>
        <w:t>paragrahvi</w:t>
      </w:r>
      <w:r w:rsidR="0EB9866A" w:rsidRPr="006D1EEA">
        <w:rPr>
          <w:rFonts w:ascii="Times New Roman" w:hAnsi="Times New Roman" w:cs="Times New Roman"/>
          <w:shd w:val="clear" w:color="auto" w:fill="FFFFFF"/>
        </w:rPr>
        <w:t xml:space="preserve"> </w:t>
      </w:r>
      <w:r w:rsidR="58877442" w:rsidRPr="006D1EEA">
        <w:rPr>
          <w:rFonts w:ascii="Times New Roman" w:hAnsi="Times New Roman" w:cs="Times New Roman"/>
          <w:shd w:val="clear" w:color="auto" w:fill="FFFFFF"/>
        </w:rPr>
        <w:t>133 lõige</w:t>
      </w:r>
      <w:r w:rsidR="5C9606AD" w:rsidRPr="006D1EEA">
        <w:rPr>
          <w:rFonts w:ascii="Times New Roman" w:hAnsi="Times New Roman" w:cs="Times New Roman"/>
          <w:shd w:val="clear" w:color="auto" w:fill="FFFFFF"/>
        </w:rPr>
        <w:t>t</w:t>
      </w:r>
      <w:r w:rsidR="58877442" w:rsidRPr="006D1EEA">
        <w:rPr>
          <w:rFonts w:ascii="Times New Roman" w:hAnsi="Times New Roman" w:cs="Times New Roman"/>
          <w:shd w:val="clear" w:color="auto" w:fill="FFFFFF"/>
        </w:rPr>
        <w:t xml:space="preserve"> 2</w:t>
      </w:r>
      <w:r w:rsidR="58877442" w:rsidRPr="006D1EEA">
        <w:rPr>
          <w:rFonts w:ascii="Times New Roman" w:hAnsi="Times New Roman" w:cs="Times New Roman"/>
          <w:shd w:val="clear" w:color="auto" w:fill="FFFFFF"/>
          <w:vertAlign w:val="superscript"/>
        </w:rPr>
        <w:t>3</w:t>
      </w:r>
      <w:r w:rsidR="58877442" w:rsidRPr="00582D35">
        <w:rPr>
          <w:rFonts w:ascii="Times New Roman" w:hAnsi="Times New Roman" w:cs="Times New Roman"/>
          <w:shd w:val="clear" w:color="auto" w:fill="FFFFFF"/>
        </w:rPr>
        <w:t xml:space="preserve"> </w:t>
      </w:r>
      <w:r w:rsidR="1CB3F22F" w:rsidRPr="006D1EEA">
        <w:rPr>
          <w:rFonts w:ascii="Times New Roman" w:hAnsi="Times New Roman" w:cs="Times New Roman"/>
          <w:shd w:val="clear" w:color="auto" w:fill="FFFFFF"/>
        </w:rPr>
        <w:t xml:space="preserve">täiendatakse pärast </w:t>
      </w:r>
      <w:r w:rsidR="41A5CBE4">
        <w:rPr>
          <w:rFonts w:ascii="Times New Roman" w:hAnsi="Times New Roman" w:cs="Times New Roman"/>
          <w:shd w:val="clear" w:color="auto" w:fill="FFFFFF"/>
        </w:rPr>
        <w:t>sõn</w:t>
      </w:r>
      <w:r w:rsidR="369EF2E6" w:rsidRPr="6DFBA3BC">
        <w:rPr>
          <w:rFonts w:ascii="Times New Roman" w:hAnsi="Times New Roman" w:cs="Times New Roman"/>
        </w:rPr>
        <w:t>a</w:t>
      </w:r>
      <w:r w:rsidR="1CB3F22F" w:rsidRPr="006D1EEA">
        <w:rPr>
          <w:rFonts w:ascii="Times New Roman" w:hAnsi="Times New Roman" w:cs="Times New Roman"/>
          <w:shd w:val="clear" w:color="auto" w:fill="FFFFFF"/>
        </w:rPr>
        <w:t xml:space="preserve"> „</w:t>
      </w:r>
      <w:r w:rsidR="369EF2E6" w:rsidRPr="6DFBA3BC">
        <w:rPr>
          <w:rFonts w:ascii="Times New Roman" w:hAnsi="Times New Roman" w:cs="Times New Roman"/>
        </w:rPr>
        <w:t>tulu</w:t>
      </w:r>
      <w:r w:rsidR="0259CF67" w:rsidRPr="006D1EEA">
        <w:rPr>
          <w:rFonts w:ascii="Times New Roman" w:hAnsi="Times New Roman" w:cs="Times New Roman"/>
          <w:shd w:val="clear" w:color="auto" w:fill="FFFFFF"/>
        </w:rPr>
        <w:t xml:space="preserve">“ </w:t>
      </w:r>
      <w:r w:rsidR="2C507576">
        <w:rPr>
          <w:rFonts w:ascii="Times New Roman" w:hAnsi="Times New Roman" w:cs="Times New Roman"/>
          <w:shd w:val="clear" w:color="auto" w:fill="FFFFFF"/>
        </w:rPr>
        <w:t>sõnade</w:t>
      </w:r>
      <w:r w:rsidR="0259CF67" w:rsidRPr="006D1EEA">
        <w:rPr>
          <w:rFonts w:ascii="Times New Roman" w:hAnsi="Times New Roman" w:cs="Times New Roman"/>
          <w:shd w:val="clear" w:color="auto" w:fill="FFFFFF"/>
        </w:rPr>
        <w:t>ga „</w:t>
      </w:r>
      <w:r w:rsidR="00262F1D">
        <w:rPr>
          <w:rFonts w:ascii="Times New Roman" w:hAnsi="Times New Roman" w:cs="Times New Roman"/>
          <w:shd w:val="clear" w:color="auto" w:fill="FFFFFF"/>
        </w:rPr>
        <w:t>ja</w:t>
      </w:r>
      <w:r w:rsidR="09763904" w:rsidRPr="6DFBA3BC">
        <w:rPr>
          <w:rFonts w:ascii="Times New Roman" w:hAnsi="Times New Roman" w:cs="Times New Roman"/>
        </w:rPr>
        <w:t xml:space="preserve"> </w:t>
      </w:r>
      <w:r w:rsidR="0D5E5EE7" w:rsidRPr="006D1EEA">
        <w:rPr>
          <w:rFonts w:ascii="Times New Roman" w:hAnsi="Times New Roman" w:cs="Times New Roman"/>
          <w:shd w:val="clear" w:color="auto" w:fill="FFFFFF"/>
        </w:rPr>
        <w:t>ettevõtluskontole kantud</w:t>
      </w:r>
      <w:r w:rsidR="09763904" w:rsidRPr="6DFBA3BC">
        <w:rPr>
          <w:rFonts w:ascii="Times New Roman" w:hAnsi="Times New Roman" w:cs="Times New Roman"/>
        </w:rPr>
        <w:t xml:space="preserve"> tulu</w:t>
      </w:r>
      <w:r w:rsidR="0D5E5EE7" w:rsidRPr="006D1EEA">
        <w:rPr>
          <w:rFonts w:ascii="Times New Roman" w:hAnsi="Times New Roman" w:cs="Times New Roman"/>
          <w:shd w:val="clear" w:color="auto" w:fill="FFFFFF"/>
        </w:rPr>
        <w:t>“</w:t>
      </w:r>
      <w:r w:rsidR="5A93CADE">
        <w:rPr>
          <w:rFonts w:ascii="Times New Roman" w:hAnsi="Times New Roman" w:cs="Times New Roman"/>
          <w:shd w:val="clear" w:color="auto" w:fill="FFFFFF"/>
        </w:rPr>
        <w:t>;</w:t>
      </w:r>
    </w:p>
    <w:p w14:paraId="3A81D148" w14:textId="77777777" w:rsidR="00B40F23" w:rsidRDefault="00B40F23" w:rsidP="00B201B4">
      <w:pPr>
        <w:spacing w:after="0" w:line="240" w:lineRule="auto"/>
        <w:jc w:val="both"/>
        <w:rPr>
          <w:rFonts w:ascii="Times New Roman" w:hAnsi="Times New Roman" w:cs="Times New Roman"/>
          <w:shd w:val="clear" w:color="auto" w:fill="FFFFFF"/>
        </w:rPr>
      </w:pPr>
    </w:p>
    <w:p w14:paraId="11CA4631" w14:textId="088A411F" w:rsidR="00AA44F7" w:rsidRPr="006D1EEA" w:rsidRDefault="009C342E" w:rsidP="00B201B4">
      <w:pPr>
        <w:spacing w:after="0" w:line="240" w:lineRule="auto"/>
        <w:jc w:val="both"/>
        <w:rPr>
          <w:rFonts w:ascii="Times New Roman" w:hAnsi="Times New Roman" w:cs="Times New Roman"/>
          <w:shd w:val="clear" w:color="auto" w:fill="FFFFFF"/>
        </w:rPr>
      </w:pPr>
      <w:r>
        <w:rPr>
          <w:rFonts w:ascii="Times New Roman" w:hAnsi="Times New Roman" w:cs="Times New Roman"/>
          <w:b/>
          <w:bCs/>
          <w:shd w:val="clear" w:color="auto" w:fill="FFFFFF"/>
        </w:rPr>
        <w:t>9</w:t>
      </w:r>
      <w:r w:rsidR="7DBDDC42" w:rsidRPr="00581946">
        <w:rPr>
          <w:rFonts w:ascii="Times New Roman" w:hAnsi="Times New Roman" w:cs="Times New Roman"/>
          <w:b/>
          <w:bCs/>
          <w:shd w:val="clear" w:color="auto" w:fill="FFFFFF"/>
        </w:rPr>
        <w:t>)</w:t>
      </w:r>
      <w:r w:rsidR="7DBDDC42" w:rsidRPr="006D1EEA">
        <w:rPr>
          <w:rFonts w:ascii="Times New Roman" w:hAnsi="Times New Roman" w:cs="Times New Roman"/>
          <w:shd w:val="clear" w:color="auto" w:fill="FFFFFF"/>
        </w:rPr>
        <w:t xml:space="preserve"> paragrahvi 133 lõi</w:t>
      </w:r>
      <w:r w:rsidR="01040C6D" w:rsidRPr="006D1EEA">
        <w:rPr>
          <w:rFonts w:ascii="Times New Roman" w:hAnsi="Times New Roman" w:cs="Times New Roman"/>
          <w:shd w:val="clear" w:color="auto" w:fill="FFFFFF"/>
        </w:rPr>
        <w:t>k</w:t>
      </w:r>
      <w:r w:rsidR="7DBDDC42" w:rsidRPr="006D1EEA">
        <w:rPr>
          <w:rFonts w:ascii="Times New Roman" w:hAnsi="Times New Roman" w:cs="Times New Roman"/>
          <w:shd w:val="clear" w:color="auto" w:fill="FFFFFF"/>
        </w:rPr>
        <w:t xml:space="preserve">e 6 </w:t>
      </w:r>
      <w:r w:rsidR="45D70DBB">
        <w:rPr>
          <w:rFonts w:ascii="Times New Roman" w:hAnsi="Times New Roman" w:cs="Times New Roman"/>
          <w:shd w:val="clear" w:color="auto" w:fill="FFFFFF"/>
        </w:rPr>
        <w:t>esimeses lauses asendatakse sõnad</w:t>
      </w:r>
      <w:r w:rsidR="7DBDDC42" w:rsidRPr="006D1EEA">
        <w:rPr>
          <w:rFonts w:ascii="Times New Roman" w:hAnsi="Times New Roman" w:cs="Times New Roman"/>
          <w:shd w:val="clear" w:color="auto" w:fill="FFFFFF"/>
        </w:rPr>
        <w:t xml:space="preserve"> </w:t>
      </w:r>
      <w:r w:rsidR="4592D03C" w:rsidRPr="006D1EEA">
        <w:rPr>
          <w:rFonts w:ascii="Times New Roman" w:hAnsi="Times New Roman" w:cs="Times New Roman"/>
          <w:shd w:val="clear" w:color="auto" w:fill="FFFFFF"/>
        </w:rPr>
        <w:t>„inimväär</w:t>
      </w:r>
      <w:r w:rsidR="2C507576">
        <w:rPr>
          <w:rFonts w:ascii="Times New Roman" w:hAnsi="Times New Roman" w:cs="Times New Roman"/>
          <w:shd w:val="clear" w:color="auto" w:fill="FFFFFF"/>
        </w:rPr>
        <w:t>s</w:t>
      </w:r>
      <w:r w:rsidR="4592D03C" w:rsidRPr="006D1EEA">
        <w:rPr>
          <w:rFonts w:ascii="Times New Roman" w:hAnsi="Times New Roman" w:cs="Times New Roman"/>
          <w:shd w:val="clear" w:color="auto" w:fill="FFFFFF"/>
        </w:rPr>
        <w:t>e äraelami</w:t>
      </w:r>
      <w:r w:rsidR="2C507576">
        <w:rPr>
          <w:rFonts w:ascii="Times New Roman" w:hAnsi="Times New Roman" w:cs="Times New Roman"/>
          <w:shd w:val="clear" w:color="auto" w:fill="FFFFFF"/>
        </w:rPr>
        <w:t>s</w:t>
      </w:r>
      <w:r w:rsidR="4592D03C" w:rsidRPr="006D1EEA">
        <w:rPr>
          <w:rFonts w:ascii="Times New Roman" w:hAnsi="Times New Roman" w:cs="Times New Roman"/>
          <w:shd w:val="clear" w:color="auto" w:fill="FFFFFF"/>
        </w:rPr>
        <w:t xml:space="preserve">e“ </w:t>
      </w:r>
      <w:r w:rsidR="2C507576">
        <w:rPr>
          <w:rFonts w:ascii="Times New Roman" w:hAnsi="Times New Roman" w:cs="Times New Roman"/>
          <w:shd w:val="clear" w:color="auto" w:fill="FFFFFF"/>
        </w:rPr>
        <w:t>sõnade</w:t>
      </w:r>
      <w:r w:rsidR="46A654E0" w:rsidRPr="006D1EEA">
        <w:rPr>
          <w:rFonts w:ascii="Times New Roman" w:hAnsi="Times New Roman" w:cs="Times New Roman"/>
          <w:shd w:val="clear" w:color="auto" w:fill="FFFFFF"/>
        </w:rPr>
        <w:t>ga „</w:t>
      </w:r>
      <w:commentRangeStart w:id="46"/>
      <w:r w:rsidR="46A654E0" w:rsidRPr="006D1EEA">
        <w:rPr>
          <w:rFonts w:ascii="Times New Roman" w:hAnsi="Times New Roman" w:cs="Times New Roman"/>
          <w:shd w:val="clear" w:color="auto" w:fill="FFFFFF"/>
        </w:rPr>
        <w:t>esmase toimetuleku</w:t>
      </w:r>
      <w:commentRangeEnd w:id="46"/>
      <w:r w:rsidR="00960083">
        <w:rPr>
          <w:rStyle w:val="Kommentaariviide"/>
        </w:rPr>
        <w:commentReference w:id="46"/>
      </w:r>
      <w:r w:rsidR="46A654E0" w:rsidRPr="006D1EEA">
        <w:rPr>
          <w:rFonts w:ascii="Times New Roman" w:hAnsi="Times New Roman" w:cs="Times New Roman"/>
          <w:shd w:val="clear" w:color="auto" w:fill="FFFFFF"/>
        </w:rPr>
        <w:t>“</w:t>
      </w:r>
      <w:r w:rsidR="5A93CADE">
        <w:rPr>
          <w:rFonts w:ascii="Times New Roman" w:hAnsi="Times New Roman" w:cs="Times New Roman"/>
          <w:shd w:val="clear" w:color="auto" w:fill="FFFFFF"/>
        </w:rPr>
        <w:t>;</w:t>
      </w:r>
    </w:p>
    <w:p w14:paraId="10AD83D5" w14:textId="07A67FFA" w:rsidR="00B40F23" w:rsidRPr="00894766" w:rsidRDefault="00B40F23" w:rsidP="0296521A">
      <w:pPr>
        <w:spacing w:after="0" w:line="240" w:lineRule="auto"/>
        <w:jc w:val="both"/>
        <w:rPr>
          <w:rFonts w:ascii="Times New Roman" w:hAnsi="Times New Roman" w:cs="Times New Roman"/>
          <w:shd w:val="clear" w:color="auto" w:fill="FFFFFF"/>
        </w:rPr>
      </w:pPr>
    </w:p>
    <w:p w14:paraId="39D914A8" w14:textId="388FD71D" w:rsidR="006930E4" w:rsidRPr="00206D40" w:rsidRDefault="009C342E" w:rsidP="0296521A">
      <w:pPr>
        <w:spacing w:after="0" w:line="240" w:lineRule="auto"/>
        <w:jc w:val="both"/>
        <w:rPr>
          <w:rFonts w:ascii="Times New Roman" w:hAnsi="Times New Roman" w:cs="Times New Roman"/>
          <w:shd w:val="clear" w:color="auto" w:fill="FFFFFF"/>
        </w:rPr>
      </w:pPr>
      <w:r w:rsidRPr="00206D40">
        <w:rPr>
          <w:rFonts w:ascii="Times New Roman" w:hAnsi="Times New Roman" w:cs="Times New Roman"/>
          <w:b/>
          <w:bCs/>
          <w:shd w:val="clear" w:color="auto" w:fill="FFFFFF"/>
        </w:rPr>
        <w:t>10</w:t>
      </w:r>
      <w:r w:rsidR="1C3B1541" w:rsidRPr="00206D40">
        <w:rPr>
          <w:rFonts w:ascii="Times New Roman" w:hAnsi="Times New Roman" w:cs="Times New Roman"/>
          <w:b/>
          <w:shd w:val="clear" w:color="auto" w:fill="FFFFFF"/>
        </w:rPr>
        <w:t>)</w:t>
      </w:r>
      <w:r w:rsidR="1C3B1541" w:rsidRPr="00206D40">
        <w:rPr>
          <w:rFonts w:ascii="Times New Roman" w:hAnsi="Times New Roman" w:cs="Times New Roman"/>
          <w:shd w:val="clear" w:color="auto" w:fill="FFFFFF"/>
        </w:rPr>
        <w:t xml:space="preserve"> paragrahvi 133 </w:t>
      </w:r>
      <w:r w:rsidR="1C3B1541" w:rsidRPr="00D802E1">
        <w:rPr>
          <w:rFonts w:ascii="Times New Roman" w:hAnsi="Times New Roman" w:cs="Times New Roman"/>
          <w:shd w:val="clear" w:color="auto" w:fill="FFFFFF"/>
        </w:rPr>
        <w:t>lõige 8</w:t>
      </w:r>
      <w:r w:rsidR="006930E4" w:rsidRPr="00206D40">
        <w:rPr>
          <w:rFonts w:ascii="Times New Roman" w:hAnsi="Times New Roman" w:cs="Times New Roman"/>
          <w:shd w:val="clear" w:color="auto" w:fill="FFFFFF"/>
        </w:rPr>
        <w:t xml:space="preserve"> muudetakse ja sõnastatakse järgmiselt: </w:t>
      </w:r>
      <w:r w:rsidR="1C3B1541" w:rsidRPr="00D802E1">
        <w:rPr>
          <w:rFonts w:ascii="Times New Roman" w:hAnsi="Times New Roman" w:cs="Times New Roman"/>
          <w:shd w:val="clear" w:color="auto" w:fill="FFFFFF"/>
        </w:rPr>
        <w:t xml:space="preserve"> </w:t>
      </w:r>
    </w:p>
    <w:p w14:paraId="6A0E621B" w14:textId="77777777" w:rsidR="00206D40" w:rsidRPr="00206D40" w:rsidRDefault="00206D40" w:rsidP="6DB30420">
      <w:pPr>
        <w:spacing w:after="0" w:line="240" w:lineRule="auto"/>
        <w:jc w:val="both"/>
        <w:rPr>
          <w:rFonts w:ascii="Times New Roman" w:eastAsia="Times New Roman" w:hAnsi="Times New Roman" w:cs="Times New Roman"/>
        </w:rPr>
      </w:pPr>
    </w:p>
    <w:p w14:paraId="234E8EA3" w14:textId="4C1FAB61" w:rsidR="00A046E3" w:rsidRDefault="008F0DC7" w:rsidP="6DB30420">
      <w:pPr>
        <w:spacing w:after="0" w:line="240" w:lineRule="auto"/>
        <w:jc w:val="both"/>
        <w:rPr>
          <w:rFonts w:ascii="Times New Roman" w:eastAsia="Times New Roman" w:hAnsi="Times New Roman" w:cs="Times New Roman"/>
        </w:rPr>
      </w:pPr>
      <w:r w:rsidRPr="00206D40">
        <w:rPr>
          <w:rFonts w:ascii="Times New Roman" w:eastAsia="Times New Roman" w:hAnsi="Times New Roman" w:cs="Times New Roman"/>
        </w:rPr>
        <w:t>„</w:t>
      </w:r>
      <w:r w:rsidR="00A046E3" w:rsidRPr="00206D40">
        <w:rPr>
          <w:rFonts w:ascii="Times New Roman" w:eastAsia="Times New Roman" w:hAnsi="Times New Roman" w:cs="Times New Roman"/>
        </w:rPr>
        <w:t xml:space="preserve">(8) Üüri ei võeta toimetulekutoetuse arvestamisel arvesse, kui üürijaks ja üürnikuks on </w:t>
      </w:r>
      <w:r w:rsidR="00424A47" w:rsidRPr="00206D40">
        <w:rPr>
          <w:rFonts w:ascii="Times New Roman" w:eastAsia="Times New Roman" w:hAnsi="Times New Roman" w:cs="Times New Roman"/>
        </w:rPr>
        <w:t xml:space="preserve">käesoleva seaduse § </w:t>
      </w:r>
      <w:r w:rsidR="008B2209" w:rsidRPr="00206D40">
        <w:rPr>
          <w:rFonts w:ascii="Times New Roman" w:eastAsia="Times New Roman" w:hAnsi="Times New Roman" w:cs="Times New Roman"/>
        </w:rPr>
        <w:t xml:space="preserve">131 lõike </w:t>
      </w:r>
      <w:r w:rsidR="00E232AE" w:rsidRPr="00206D40">
        <w:rPr>
          <w:rFonts w:ascii="Times New Roman" w:eastAsia="Times New Roman" w:hAnsi="Times New Roman" w:cs="Times New Roman"/>
        </w:rPr>
        <w:t xml:space="preserve">7 punktides </w:t>
      </w:r>
      <w:r w:rsidR="00C6125B" w:rsidRPr="00206D40">
        <w:rPr>
          <w:rFonts w:ascii="Times New Roman" w:eastAsia="Times New Roman" w:hAnsi="Times New Roman" w:cs="Times New Roman"/>
        </w:rPr>
        <w:t xml:space="preserve">1 või 2 </w:t>
      </w:r>
      <w:r w:rsidR="00395AA0" w:rsidRPr="00206D40">
        <w:rPr>
          <w:rFonts w:ascii="Times New Roman" w:eastAsia="Times New Roman" w:hAnsi="Times New Roman" w:cs="Times New Roman"/>
        </w:rPr>
        <w:t>nimetatud isikud</w:t>
      </w:r>
      <w:commentRangeStart w:id="47"/>
      <w:del w:id="48" w:author="Inge Mehide - JUSTDIGI" w:date="2025-08-08T12:05:00Z" w16du:dateUtc="2025-08-08T09:05:00Z">
        <w:r w:rsidR="00206D40" w:rsidDel="00803751">
          <w:rPr>
            <w:rFonts w:ascii="Times New Roman" w:eastAsia="Times New Roman" w:hAnsi="Times New Roman" w:cs="Times New Roman"/>
          </w:rPr>
          <w:delText>,</w:delText>
        </w:r>
      </w:del>
      <w:commentRangeEnd w:id="47"/>
      <w:r w:rsidR="00A14067">
        <w:rPr>
          <w:rStyle w:val="Kommentaariviide"/>
        </w:rPr>
        <w:commentReference w:id="47"/>
      </w:r>
      <w:r w:rsidR="00C30B41" w:rsidRPr="00206D40">
        <w:rPr>
          <w:rFonts w:ascii="Times New Roman" w:eastAsia="Times New Roman" w:hAnsi="Times New Roman" w:cs="Times New Roman"/>
        </w:rPr>
        <w:t xml:space="preserve"> või kui üürijaks on äriühing, mille osanik, aktsionär või juhtorgani liige on </w:t>
      </w:r>
      <w:r w:rsidR="00AD774C" w:rsidRPr="00206D40">
        <w:rPr>
          <w:rFonts w:ascii="Times New Roman" w:eastAsia="Times New Roman" w:hAnsi="Times New Roman" w:cs="Times New Roman"/>
        </w:rPr>
        <w:t>taotleja</w:t>
      </w:r>
      <w:r w:rsidR="00150A21" w:rsidRPr="00206D40">
        <w:rPr>
          <w:rFonts w:ascii="Times New Roman" w:eastAsia="Times New Roman" w:hAnsi="Times New Roman" w:cs="Times New Roman"/>
        </w:rPr>
        <w:t xml:space="preserve"> ise või temaga abielus, registreeritud kooselus või abieluga sarnanevas suhtes olev isik või tema esimese ja teise astme </w:t>
      </w:r>
      <w:proofErr w:type="spellStart"/>
      <w:r w:rsidR="00150A21" w:rsidRPr="00206D40">
        <w:rPr>
          <w:rFonts w:ascii="Times New Roman" w:eastAsia="Times New Roman" w:hAnsi="Times New Roman" w:cs="Times New Roman"/>
        </w:rPr>
        <w:t>alaneja</w:t>
      </w:r>
      <w:proofErr w:type="spellEnd"/>
      <w:r w:rsidR="00150A21" w:rsidRPr="00206D40">
        <w:rPr>
          <w:rFonts w:ascii="Times New Roman" w:eastAsia="Times New Roman" w:hAnsi="Times New Roman" w:cs="Times New Roman"/>
        </w:rPr>
        <w:t xml:space="preserve"> või </w:t>
      </w:r>
      <w:proofErr w:type="spellStart"/>
      <w:r w:rsidR="00150A21" w:rsidRPr="00206D40">
        <w:rPr>
          <w:rFonts w:ascii="Times New Roman" w:eastAsia="Times New Roman" w:hAnsi="Times New Roman" w:cs="Times New Roman"/>
        </w:rPr>
        <w:t>üleneja</w:t>
      </w:r>
      <w:proofErr w:type="spellEnd"/>
      <w:r w:rsidR="00150A21" w:rsidRPr="00206D40">
        <w:rPr>
          <w:rFonts w:ascii="Times New Roman" w:eastAsia="Times New Roman" w:hAnsi="Times New Roman" w:cs="Times New Roman"/>
        </w:rPr>
        <w:t xml:space="preserve"> sugulane</w:t>
      </w:r>
      <w:r w:rsidR="00986552">
        <w:rPr>
          <w:rFonts w:ascii="Times New Roman" w:eastAsia="Times New Roman" w:hAnsi="Times New Roman" w:cs="Times New Roman"/>
        </w:rPr>
        <w:t>.</w:t>
      </w:r>
      <w:r w:rsidR="00A627D9">
        <w:rPr>
          <w:rFonts w:ascii="Times New Roman" w:eastAsia="Times New Roman" w:hAnsi="Times New Roman" w:cs="Times New Roman"/>
        </w:rPr>
        <w:t>“</w:t>
      </w:r>
      <w:r w:rsidRPr="00206D40">
        <w:rPr>
          <w:rFonts w:ascii="Times New Roman" w:eastAsia="Times New Roman" w:hAnsi="Times New Roman" w:cs="Times New Roman"/>
        </w:rPr>
        <w:t>;</w:t>
      </w:r>
    </w:p>
    <w:p w14:paraId="3490643E" w14:textId="77777777" w:rsidR="00A046E3" w:rsidRDefault="00A046E3" w:rsidP="6DB30420">
      <w:pPr>
        <w:spacing w:after="0" w:line="240" w:lineRule="auto"/>
        <w:jc w:val="both"/>
        <w:rPr>
          <w:rFonts w:ascii="Times New Roman" w:eastAsia="Times New Roman" w:hAnsi="Times New Roman" w:cs="Times New Roman"/>
        </w:rPr>
      </w:pPr>
    </w:p>
    <w:p w14:paraId="4117175F" w14:textId="49F7EB62" w:rsidR="003A7090" w:rsidRPr="003A7090" w:rsidRDefault="04D73137" w:rsidP="00B201B4">
      <w:pPr>
        <w:spacing w:after="0" w:line="240" w:lineRule="auto"/>
        <w:jc w:val="both"/>
        <w:rPr>
          <w:rFonts w:ascii="Times New Roman" w:hAnsi="Times New Roman" w:cs="Times New Roman"/>
        </w:rPr>
      </w:pPr>
      <w:r w:rsidRPr="5408C4CA">
        <w:rPr>
          <w:rFonts w:ascii="Times New Roman" w:hAnsi="Times New Roman" w:cs="Times New Roman"/>
          <w:b/>
          <w:bCs/>
        </w:rPr>
        <w:t>1</w:t>
      </w:r>
      <w:r w:rsidR="009C342E" w:rsidRPr="5408C4CA">
        <w:rPr>
          <w:rFonts w:ascii="Times New Roman" w:hAnsi="Times New Roman" w:cs="Times New Roman"/>
          <w:b/>
          <w:bCs/>
        </w:rPr>
        <w:t>1</w:t>
      </w:r>
      <w:r w:rsidRPr="59D1E9BC">
        <w:rPr>
          <w:rFonts w:ascii="Times New Roman" w:hAnsi="Times New Roman" w:cs="Times New Roman"/>
          <w:b/>
          <w:bCs/>
        </w:rPr>
        <w:t>)</w:t>
      </w:r>
      <w:r w:rsidRPr="59D1E9BC">
        <w:rPr>
          <w:rFonts w:ascii="Times New Roman" w:hAnsi="Times New Roman" w:cs="Times New Roman"/>
        </w:rPr>
        <w:t xml:space="preserve"> paragrahvi 133 lõi</w:t>
      </w:r>
      <w:r w:rsidR="5BEFA88B" w:rsidRPr="59D1E9BC">
        <w:rPr>
          <w:rFonts w:ascii="Times New Roman" w:hAnsi="Times New Roman" w:cs="Times New Roman"/>
        </w:rPr>
        <w:t>k</w:t>
      </w:r>
      <w:r w:rsidRPr="59D1E9BC">
        <w:rPr>
          <w:rFonts w:ascii="Times New Roman" w:hAnsi="Times New Roman" w:cs="Times New Roman"/>
        </w:rPr>
        <w:t>e 9</w:t>
      </w:r>
      <w:r w:rsidRPr="59D1E9BC">
        <w:rPr>
          <w:rFonts w:ascii="Times New Roman" w:hAnsi="Times New Roman" w:cs="Times New Roman"/>
          <w:vertAlign w:val="superscript"/>
        </w:rPr>
        <w:t>1</w:t>
      </w:r>
      <w:r w:rsidRPr="59D1E9BC">
        <w:rPr>
          <w:rFonts w:ascii="Times New Roman" w:hAnsi="Times New Roman" w:cs="Times New Roman"/>
        </w:rPr>
        <w:t xml:space="preserve"> punkt</w:t>
      </w:r>
      <w:r w:rsidR="5A09782A" w:rsidRPr="59D1E9BC">
        <w:rPr>
          <w:rFonts w:ascii="Times New Roman" w:hAnsi="Times New Roman" w:cs="Times New Roman"/>
        </w:rPr>
        <w:t>i</w:t>
      </w:r>
      <w:r w:rsidR="1EAD816A" w:rsidRPr="59D1E9BC">
        <w:rPr>
          <w:rFonts w:ascii="Times New Roman" w:hAnsi="Times New Roman" w:cs="Times New Roman"/>
        </w:rPr>
        <w:t>s</w:t>
      </w:r>
      <w:r w:rsidR="5A09782A" w:rsidRPr="59D1E9BC">
        <w:rPr>
          <w:rFonts w:ascii="Times New Roman" w:hAnsi="Times New Roman" w:cs="Times New Roman"/>
        </w:rPr>
        <w:t xml:space="preserve"> 2 </w:t>
      </w:r>
      <w:r w:rsidR="535296E1" w:rsidRPr="59D1E9BC">
        <w:rPr>
          <w:rFonts w:ascii="Times New Roman" w:hAnsi="Times New Roman" w:cs="Times New Roman"/>
        </w:rPr>
        <w:t xml:space="preserve">asendatakse </w:t>
      </w:r>
      <w:r w:rsidR="5B76AC5F" w:rsidRPr="59D1E9BC">
        <w:rPr>
          <w:rFonts w:ascii="Times New Roman" w:hAnsi="Times New Roman" w:cs="Times New Roman"/>
        </w:rPr>
        <w:t>sõnad „ära kasutatud maksepuhkuse</w:t>
      </w:r>
      <w:r w:rsidR="003F1832" w:rsidRPr="59D1E9BC">
        <w:rPr>
          <w:rFonts w:ascii="Times New Roman" w:hAnsi="Times New Roman" w:cs="Times New Roman"/>
        </w:rPr>
        <w:t xml:space="preserve"> võimalus</w:t>
      </w:r>
      <w:r w:rsidR="5B76AC5F" w:rsidRPr="59D1E9BC">
        <w:rPr>
          <w:rFonts w:ascii="Times New Roman" w:hAnsi="Times New Roman" w:cs="Times New Roman"/>
        </w:rPr>
        <w:t xml:space="preserve">“ sõnadega „kasutatud </w:t>
      </w:r>
      <w:r w:rsidR="55B2ED4D" w:rsidRPr="59D1E9BC">
        <w:rPr>
          <w:rFonts w:ascii="Times New Roman" w:hAnsi="Times New Roman" w:cs="Times New Roman"/>
        </w:rPr>
        <w:t>maksepuhkuse saamise</w:t>
      </w:r>
      <w:r w:rsidR="003F1832" w:rsidRPr="59D1E9BC">
        <w:rPr>
          <w:rFonts w:ascii="Times New Roman" w:hAnsi="Times New Roman" w:cs="Times New Roman"/>
        </w:rPr>
        <w:t xml:space="preserve"> võimalust</w:t>
      </w:r>
      <w:r w:rsidR="55B2ED4D" w:rsidRPr="59D1E9BC">
        <w:rPr>
          <w:rFonts w:ascii="Times New Roman" w:hAnsi="Times New Roman" w:cs="Times New Roman"/>
        </w:rPr>
        <w:t>“;</w:t>
      </w:r>
    </w:p>
    <w:p w14:paraId="388A1B24" w14:textId="772C0895" w:rsidR="00B40F23" w:rsidRDefault="00B40F23" w:rsidP="6E265523">
      <w:pPr>
        <w:spacing w:after="0" w:line="240" w:lineRule="auto"/>
        <w:jc w:val="both"/>
        <w:rPr>
          <w:rFonts w:ascii="Times New Roman" w:hAnsi="Times New Roman" w:cs="Times New Roman"/>
          <w:shd w:val="clear" w:color="auto" w:fill="FFFFFF"/>
        </w:rPr>
      </w:pPr>
    </w:p>
    <w:p w14:paraId="27A909E2" w14:textId="7C738184" w:rsidR="00FC1F19" w:rsidRDefault="72E982E2" w:rsidP="00B201B4">
      <w:pPr>
        <w:spacing w:after="0" w:line="240" w:lineRule="auto"/>
        <w:jc w:val="both"/>
        <w:rPr>
          <w:rFonts w:ascii="Times New Roman" w:hAnsi="Times New Roman" w:cs="Times New Roman"/>
          <w:shd w:val="clear" w:color="auto" w:fill="FFFFFF"/>
        </w:rPr>
      </w:pPr>
      <w:r w:rsidRPr="00581946">
        <w:rPr>
          <w:rStyle w:val="normaltextrun"/>
          <w:rFonts w:ascii="Times New Roman" w:hAnsi="Times New Roman" w:cs="Times New Roman"/>
          <w:b/>
          <w:bCs/>
          <w:shd w:val="clear" w:color="auto" w:fill="FFFFFF"/>
        </w:rPr>
        <w:t>1</w:t>
      </w:r>
      <w:r w:rsidR="009C342E">
        <w:rPr>
          <w:rStyle w:val="normaltextrun"/>
          <w:rFonts w:ascii="Times New Roman" w:hAnsi="Times New Roman" w:cs="Times New Roman"/>
          <w:b/>
          <w:bCs/>
          <w:shd w:val="clear" w:color="auto" w:fill="FFFFFF"/>
        </w:rPr>
        <w:t>2</w:t>
      </w:r>
      <w:r w:rsidRPr="00581946">
        <w:rPr>
          <w:rStyle w:val="normaltextrun"/>
          <w:rFonts w:ascii="Times New Roman" w:hAnsi="Times New Roman" w:cs="Times New Roman"/>
          <w:b/>
          <w:bCs/>
          <w:shd w:val="clear" w:color="auto" w:fill="FFFFFF"/>
        </w:rPr>
        <w:t>)</w:t>
      </w:r>
      <w:r w:rsidRPr="006D1EEA">
        <w:rPr>
          <w:rFonts w:ascii="Times New Roman" w:hAnsi="Times New Roman" w:cs="Times New Roman"/>
          <w:shd w:val="clear" w:color="auto" w:fill="FFFFFF"/>
        </w:rPr>
        <w:t xml:space="preserve"> paragrahvi 133 lõige</w:t>
      </w:r>
      <w:r w:rsidR="63C131F7" w:rsidRPr="006D1EEA">
        <w:rPr>
          <w:rFonts w:ascii="Times New Roman" w:hAnsi="Times New Roman" w:cs="Times New Roman"/>
          <w:shd w:val="clear" w:color="auto" w:fill="FFFFFF"/>
        </w:rPr>
        <w:t>t</w:t>
      </w:r>
      <w:r w:rsidRPr="006D1EEA">
        <w:rPr>
          <w:rFonts w:ascii="Times New Roman" w:hAnsi="Times New Roman" w:cs="Times New Roman"/>
          <w:shd w:val="clear" w:color="auto" w:fill="FFFFFF"/>
        </w:rPr>
        <w:t xml:space="preserve"> </w:t>
      </w:r>
      <w:r w:rsidR="38D8D721" w:rsidRPr="006D1EEA">
        <w:rPr>
          <w:rFonts w:ascii="Times New Roman" w:hAnsi="Times New Roman" w:cs="Times New Roman"/>
          <w:shd w:val="clear" w:color="auto" w:fill="FFFFFF"/>
        </w:rPr>
        <w:t>9</w:t>
      </w:r>
      <w:r w:rsidR="38D8D721" w:rsidRPr="006D1EEA">
        <w:rPr>
          <w:rFonts w:ascii="Times New Roman" w:hAnsi="Times New Roman" w:cs="Times New Roman"/>
          <w:shd w:val="clear" w:color="auto" w:fill="FFFFFF"/>
          <w:vertAlign w:val="superscript"/>
        </w:rPr>
        <w:t>1</w:t>
      </w:r>
      <w:r w:rsidRPr="00582D35">
        <w:rPr>
          <w:rFonts w:ascii="Times New Roman" w:hAnsi="Times New Roman" w:cs="Times New Roman"/>
          <w:shd w:val="clear" w:color="auto" w:fill="FFFFFF"/>
        </w:rPr>
        <w:t xml:space="preserve"> </w:t>
      </w:r>
      <w:r w:rsidR="2BDD3855" w:rsidRPr="006D1EEA">
        <w:rPr>
          <w:rFonts w:ascii="Times New Roman" w:hAnsi="Times New Roman" w:cs="Times New Roman"/>
        </w:rPr>
        <w:t>täiendatakse</w:t>
      </w:r>
      <w:r w:rsidR="2BDD3855" w:rsidRPr="006D1EEA">
        <w:rPr>
          <w:rFonts w:ascii="Times New Roman" w:hAnsi="Times New Roman" w:cs="Times New Roman"/>
          <w:shd w:val="clear" w:color="auto" w:fill="FFFFFF"/>
        </w:rPr>
        <w:t xml:space="preserve"> </w:t>
      </w:r>
      <w:r w:rsidR="3A31C8F0" w:rsidRPr="006D1EEA">
        <w:rPr>
          <w:rFonts w:ascii="Times New Roman" w:hAnsi="Times New Roman" w:cs="Times New Roman"/>
          <w:shd w:val="clear" w:color="auto" w:fill="FFFFFF"/>
        </w:rPr>
        <w:t>punktiga 4</w:t>
      </w:r>
      <w:r w:rsidR="055B09A8" w:rsidRPr="006D1EEA">
        <w:rPr>
          <w:rFonts w:ascii="Times New Roman" w:hAnsi="Times New Roman" w:cs="Times New Roman"/>
          <w:shd w:val="clear" w:color="auto" w:fill="FFFFFF"/>
        </w:rPr>
        <w:t xml:space="preserve"> järgmises sõnastuses: </w:t>
      </w:r>
    </w:p>
    <w:p w14:paraId="32643D52" w14:textId="77777777" w:rsidR="00386A8A" w:rsidRDefault="00386A8A" w:rsidP="00B201B4">
      <w:pPr>
        <w:spacing w:after="0" w:line="240" w:lineRule="auto"/>
        <w:jc w:val="both"/>
        <w:rPr>
          <w:rFonts w:ascii="Times New Roman" w:hAnsi="Times New Roman" w:cs="Times New Roman"/>
          <w:shd w:val="clear" w:color="auto" w:fill="FFFFFF"/>
        </w:rPr>
      </w:pPr>
    </w:p>
    <w:p w14:paraId="5368CC54" w14:textId="1D4E7892" w:rsidR="00675E4D" w:rsidRPr="006D1EEA" w:rsidRDefault="00675E4D" w:rsidP="00B201B4">
      <w:pPr>
        <w:spacing w:after="0" w:line="240" w:lineRule="auto"/>
        <w:jc w:val="both"/>
        <w:rPr>
          <w:rFonts w:ascii="Times New Roman" w:hAnsi="Times New Roman" w:cs="Times New Roman"/>
          <w:shd w:val="clear" w:color="auto" w:fill="FFFFFF"/>
        </w:rPr>
      </w:pPr>
      <w:r w:rsidRPr="006D1EEA">
        <w:rPr>
          <w:rFonts w:ascii="Times New Roman" w:hAnsi="Times New Roman" w:cs="Times New Roman"/>
          <w:shd w:val="clear" w:color="auto" w:fill="FFFFFF"/>
        </w:rPr>
        <w:t>„</w:t>
      </w:r>
      <w:r w:rsidR="00386A8A">
        <w:rPr>
          <w:rFonts w:ascii="Times New Roman" w:hAnsi="Times New Roman" w:cs="Times New Roman"/>
          <w:shd w:val="clear" w:color="auto" w:fill="FFFFFF"/>
        </w:rPr>
        <w:t xml:space="preserve">4) </w:t>
      </w:r>
      <w:r w:rsidR="0678BFBC" w:rsidRPr="006D1EEA">
        <w:rPr>
          <w:rFonts w:ascii="Times New Roman" w:hAnsi="Times New Roman" w:cs="Times New Roman"/>
          <w:shd w:val="clear" w:color="auto" w:fill="FFFFFF"/>
        </w:rPr>
        <w:t>l</w:t>
      </w:r>
      <w:r w:rsidRPr="006D1EEA">
        <w:rPr>
          <w:rFonts w:ascii="Times New Roman" w:hAnsi="Times New Roman" w:cs="Times New Roman"/>
          <w:shd w:val="clear" w:color="auto" w:fill="FFFFFF"/>
        </w:rPr>
        <w:t>aenu</w:t>
      </w:r>
      <w:r w:rsidR="00553A4A">
        <w:rPr>
          <w:rFonts w:ascii="Times New Roman" w:hAnsi="Times New Roman" w:cs="Times New Roman"/>
          <w:shd w:val="clear" w:color="auto" w:fill="FFFFFF"/>
        </w:rPr>
        <w:t>ga</w:t>
      </w:r>
      <w:r w:rsidRPr="006D1EEA">
        <w:rPr>
          <w:rFonts w:ascii="Times New Roman" w:hAnsi="Times New Roman" w:cs="Times New Roman"/>
          <w:shd w:val="clear" w:color="auto" w:fill="FFFFFF"/>
        </w:rPr>
        <w:t xml:space="preserve"> </w:t>
      </w:r>
      <w:r w:rsidR="00553A4A">
        <w:rPr>
          <w:rFonts w:ascii="Times New Roman" w:hAnsi="Times New Roman" w:cs="Times New Roman"/>
          <w:shd w:val="clear" w:color="auto" w:fill="FFFFFF"/>
        </w:rPr>
        <w:t xml:space="preserve">soetatud </w:t>
      </w:r>
      <w:r w:rsidRPr="006D1EEA">
        <w:rPr>
          <w:rFonts w:ascii="Times New Roman" w:hAnsi="Times New Roman" w:cs="Times New Roman"/>
          <w:shd w:val="clear" w:color="auto" w:fill="FFFFFF"/>
        </w:rPr>
        <w:t>eluase on taotleja</w:t>
      </w:r>
      <w:r w:rsidRPr="006D1EEA" w:rsidDel="00B63855">
        <w:rPr>
          <w:rFonts w:ascii="Times New Roman" w:hAnsi="Times New Roman" w:cs="Times New Roman"/>
          <w:shd w:val="clear" w:color="auto" w:fill="FFFFFF"/>
        </w:rPr>
        <w:t xml:space="preserve"> </w:t>
      </w:r>
      <w:r w:rsidRPr="006D1EEA">
        <w:rPr>
          <w:rFonts w:ascii="Times New Roman" w:hAnsi="Times New Roman" w:cs="Times New Roman"/>
          <w:shd w:val="clear" w:color="auto" w:fill="FFFFFF"/>
        </w:rPr>
        <w:t>rahvastikuregistrijärgne elukoht.“</w:t>
      </w:r>
      <w:r w:rsidR="00B201B4">
        <w:rPr>
          <w:rFonts w:ascii="Times New Roman" w:hAnsi="Times New Roman" w:cs="Times New Roman"/>
        </w:rPr>
        <w:t>;</w:t>
      </w:r>
      <w:r w:rsidRPr="006D1EEA">
        <w:rPr>
          <w:rFonts w:ascii="Times New Roman" w:hAnsi="Times New Roman" w:cs="Times New Roman"/>
        </w:rPr>
        <w:t xml:space="preserve"> </w:t>
      </w:r>
    </w:p>
    <w:p w14:paraId="4BD402CB" w14:textId="2B12ED62" w:rsidR="000686FC" w:rsidRDefault="000686FC" w:rsidP="000686FC">
      <w:pPr>
        <w:spacing w:after="0" w:line="240" w:lineRule="auto"/>
        <w:jc w:val="both"/>
        <w:rPr>
          <w:rFonts w:ascii="Times New Roman" w:hAnsi="Times New Roman" w:cs="Times New Roman"/>
        </w:rPr>
      </w:pPr>
    </w:p>
    <w:p w14:paraId="2F8A979C" w14:textId="6A3731F6" w:rsidR="56D193BB" w:rsidRDefault="571D7400" w:rsidP="000686FC">
      <w:pPr>
        <w:spacing w:after="0" w:line="240" w:lineRule="auto"/>
        <w:jc w:val="both"/>
        <w:rPr>
          <w:rFonts w:ascii="Times New Roman" w:hAnsi="Times New Roman" w:cs="Times New Roman"/>
        </w:rPr>
      </w:pPr>
      <w:r w:rsidRPr="5408C4CA">
        <w:rPr>
          <w:rFonts w:ascii="Times New Roman" w:hAnsi="Times New Roman" w:cs="Times New Roman"/>
          <w:b/>
          <w:bCs/>
        </w:rPr>
        <w:t>1</w:t>
      </w:r>
      <w:r w:rsidR="009C342E" w:rsidRPr="5408C4CA">
        <w:rPr>
          <w:rFonts w:ascii="Times New Roman" w:hAnsi="Times New Roman" w:cs="Times New Roman"/>
          <w:b/>
          <w:bCs/>
        </w:rPr>
        <w:t>3</w:t>
      </w:r>
      <w:r w:rsidRPr="4E641E78">
        <w:rPr>
          <w:rFonts w:ascii="Times New Roman" w:hAnsi="Times New Roman" w:cs="Times New Roman"/>
          <w:b/>
          <w:bCs/>
        </w:rPr>
        <w:t>)</w:t>
      </w:r>
      <w:r w:rsidRPr="4E641E78">
        <w:rPr>
          <w:rFonts w:ascii="Times New Roman" w:hAnsi="Times New Roman" w:cs="Times New Roman"/>
        </w:rPr>
        <w:t xml:space="preserve"> paragrahvi 134 lõi</w:t>
      </w:r>
      <w:r w:rsidR="6753A06F" w:rsidRPr="4E641E78">
        <w:rPr>
          <w:rFonts w:ascii="Times New Roman" w:hAnsi="Times New Roman" w:cs="Times New Roman"/>
        </w:rPr>
        <w:t>k</w:t>
      </w:r>
      <w:r w:rsidRPr="4E641E78">
        <w:rPr>
          <w:rFonts w:ascii="Times New Roman" w:hAnsi="Times New Roman" w:cs="Times New Roman"/>
        </w:rPr>
        <w:t>e 4 punkt 3 tunnistatakse kehtetuks;</w:t>
      </w:r>
    </w:p>
    <w:p w14:paraId="1CF38768" w14:textId="77777777" w:rsidR="00B40F23" w:rsidRDefault="00B40F23" w:rsidP="00B201B4">
      <w:pPr>
        <w:spacing w:after="0" w:line="240" w:lineRule="auto"/>
        <w:jc w:val="both"/>
        <w:rPr>
          <w:rStyle w:val="normaltextrun"/>
          <w:rFonts w:ascii="Times New Roman" w:hAnsi="Times New Roman" w:cs="Times New Roman"/>
          <w:shd w:val="clear" w:color="auto" w:fill="FFFFFF"/>
        </w:rPr>
      </w:pPr>
    </w:p>
    <w:p w14:paraId="6CAE667A" w14:textId="44A5B8B1" w:rsidR="00B4586B" w:rsidRDefault="5A842A03" w:rsidP="00B201B4">
      <w:pPr>
        <w:spacing w:after="0" w:line="240" w:lineRule="auto"/>
        <w:jc w:val="both"/>
        <w:rPr>
          <w:rStyle w:val="normaltextrun"/>
          <w:rFonts w:ascii="Times New Roman" w:hAnsi="Times New Roman" w:cs="Times New Roman"/>
          <w:shd w:val="clear" w:color="auto" w:fill="FFFFFF"/>
        </w:rPr>
      </w:pPr>
      <w:r w:rsidRPr="00255859">
        <w:rPr>
          <w:rStyle w:val="normaltextrun"/>
          <w:rFonts w:ascii="Times New Roman" w:hAnsi="Times New Roman" w:cs="Times New Roman"/>
          <w:b/>
          <w:bCs/>
          <w:shd w:val="clear" w:color="auto" w:fill="FFFFFF"/>
        </w:rPr>
        <w:t>1</w:t>
      </w:r>
      <w:r w:rsidR="009C342E">
        <w:rPr>
          <w:rStyle w:val="normaltextrun"/>
          <w:rFonts w:ascii="Times New Roman" w:hAnsi="Times New Roman" w:cs="Times New Roman"/>
          <w:b/>
          <w:bCs/>
          <w:shd w:val="clear" w:color="auto" w:fill="FFFFFF"/>
        </w:rPr>
        <w:t>4</w:t>
      </w:r>
      <w:r w:rsidRPr="00255859">
        <w:rPr>
          <w:rStyle w:val="normaltextrun"/>
          <w:rFonts w:ascii="Times New Roman" w:hAnsi="Times New Roman" w:cs="Times New Roman"/>
          <w:b/>
          <w:bCs/>
          <w:shd w:val="clear" w:color="auto" w:fill="FFFFFF"/>
        </w:rPr>
        <w:t>)</w:t>
      </w:r>
      <w:r w:rsidR="56B358ED" w:rsidRPr="006D1EEA">
        <w:rPr>
          <w:rFonts w:ascii="Times New Roman" w:hAnsi="Times New Roman" w:cs="Times New Roman"/>
          <w:shd w:val="clear" w:color="auto" w:fill="FFFFFF"/>
        </w:rPr>
        <w:t xml:space="preserve"> </w:t>
      </w:r>
      <w:r w:rsidR="07EE97A2" w:rsidRPr="006D1EEA">
        <w:rPr>
          <w:rStyle w:val="normaltextrun"/>
          <w:rFonts w:ascii="Times New Roman" w:hAnsi="Times New Roman" w:cs="Times New Roman"/>
          <w:shd w:val="clear" w:color="auto" w:fill="FFFFFF"/>
        </w:rPr>
        <w:t>paragrahvi 134 lõige</w:t>
      </w:r>
      <w:r w:rsidR="22E4DB01" w:rsidRPr="006D1EEA">
        <w:rPr>
          <w:rStyle w:val="normaltextrun"/>
          <w:rFonts w:ascii="Times New Roman" w:hAnsi="Times New Roman" w:cs="Times New Roman"/>
          <w:shd w:val="clear" w:color="auto" w:fill="FFFFFF"/>
        </w:rPr>
        <w:t>t</w:t>
      </w:r>
      <w:r w:rsidR="07EE97A2" w:rsidRPr="006D1EEA">
        <w:rPr>
          <w:rStyle w:val="normaltextrun"/>
          <w:rFonts w:ascii="Times New Roman" w:hAnsi="Times New Roman" w:cs="Times New Roman"/>
          <w:shd w:val="clear" w:color="auto" w:fill="FFFFFF"/>
        </w:rPr>
        <w:t xml:space="preserve"> 4 </w:t>
      </w:r>
      <w:r w:rsidR="425E9704" w:rsidRPr="006D1EEA">
        <w:rPr>
          <w:rFonts w:ascii="Times New Roman" w:hAnsi="Times New Roman" w:cs="Times New Roman"/>
        </w:rPr>
        <w:t>täiendatakse</w:t>
      </w:r>
      <w:r w:rsidR="425E9704" w:rsidRPr="006D1EEA">
        <w:rPr>
          <w:rStyle w:val="normaltextrun"/>
          <w:rFonts w:ascii="Times New Roman" w:hAnsi="Times New Roman" w:cs="Times New Roman"/>
          <w:shd w:val="clear" w:color="auto" w:fill="FFFFFF"/>
        </w:rPr>
        <w:t xml:space="preserve"> </w:t>
      </w:r>
      <w:r w:rsidR="13D8F877" w:rsidRPr="006D1EEA">
        <w:rPr>
          <w:rStyle w:val="normaltextrun"/>
          <w:rFonts w:ascii="Times New Roman" w:hAnsi="Times New Roman" w:cs="Times New Roman"/>
          <w:shd w:val="clear" w:color="auto" w:fill="FFFFFF"/>
        </w:rPr>
        <w:t>punkt</w:t>
      </w:r>
      <w:r w:rsidR="5D48EEF1" w:rsidRPr="006D1EEA">
        <w:rPr>
          <w:rStyle w:val="normaltextrun"/>
          <w:rFonts w:ascii="Times New Roman" w:hAnsi="Times New Roman" w:cs="Times New Roman"/>
          <w:shd w:val="clear" w:color="auto" w:fill="FFFFFF"/>
        </w:rPr>
        <w:t>i</w:t>
      </w:r>
      <w:r w:rsidR="00B372F6">
        <w:rPr>
          <w:rStyle w:val="normaltextrun"/>
          <w:rFonts w:ascii="Times New Roman" w:hAnsi="Times New Roman" w:cs="Times New Roman"/>
          <w:shd w:val="clear" w:color="auto" w:fill="FFFFFF"/>
        </w:rPr>
        <w:t>de</w:t>
      </w:r>
      <w:r w:rsidR="38DCD1A6" w:rsidRPr="006D1EEA">
        <w:rPr>
          <w:rStyle w:val="normaltextrun"/>
          <w:rFonts w:ascii="Times New Roman" w:hAnsi="Times New Roman" w:cs="Times New Roman"/>
          <w:shd w:val="clear" w:color="auto" w:fill="FFFFFF"/>
        </w:rPr>
        <w:t>ga</w:t>
      </w:r>
      <w:r w:rsidR="5D48EEF1" w:rsidRPr="006D1EEA">
        <w:rPr>
          <w:rStyle w:val="normaltextrun"/>
          <w:rFonts w:ascii="Times New Roman" w:hAnsi="Times New Roman" w:cs="Times New Roman"/>
          <w:shd w:val="clear" w:color="auto" w:fill="FFFFFF"/>
        </w:rPr>
        <w:t xml:space="preserve"> 10</w:t>
      </w:r>
      <w:r w:rsidR="288C3566" w:rsidRPr="006D1EEA">
        <w:rPr>
          <w:rStyle w:val="normaltextrun"/>
          <w:rFonts w:ascii="Times New Roman" w:hAnsi="Times New Roman" w:cs="Times New Roman"/>
          <w:shd w:val="clear" w:color="auto" w:fill="FFFFFF"/>
        </w:rPr>
        <w:t xml:space="preserve"> ja 11</w:t>
      </w:r>
      <w:r w:rsidR="5D48EEF1" w:rsidRPr="006D1EEA">
        <w:rPr>
          <w:rStyle w:val="normaltextrun"/>
          <w:rFonts w:ascii="Times New Roman" w:hAnsi="Times New Roman" w:cs="Times New Roman"/>
          <w:shd w:val="clear" w:color="auto" w:fill="FFFFFF"/>
        </w:rPr>
        <w:t xml:space="preserve"> järgmises sõnastuses: </w:t>
      </w:r>
    </w:p>
    <w:p w14:paraId="0AC40065" w14:textId="77777777" w:rsidR="00B4586B" w:rsidRDefault="00B4586B" w:rsidP="00B201B4">
      <w:pPr>
        <w:spacing w:after="0" w:line="240" w:lineRule="auto"/>
        <w:jc w:val="both"/>
        <w:rPr>
          <w:rStyle w:val="normaltextrun"/>
          <w:rFonts w:ascii="Times New Roman" w:hAnsi="Times New Roman" w:cs="Times New Roman"/>
          <w:shd w:val="clear" w:color="auto" w:fill="FFFFFF"/>
        </w:rPr>
      </w:pPr>
    </w:p>
    <w:p w14:paraId="697B57F6" w14:textId="07C0432F" w:rsidR="00BF2FBF" w:rsidRDefault="12B19B83" w:rsidP="6DB30420">
      <w:pPr>
        <w:spacing w:after="0" w:line="240" w:lineRule="auto"/>
        <w:jc w:val="both"/>
        <w:rPr>
          <w:rFonts w:ascii="Times New Roman" w:hAnsi="Times New Roman" w:cs="Times New Roman"/>
        </w:rPr>
      </w:pPr>
      <w:r w:rsidRPr="006D1EEA">
        <w:rPr>
          <w:rStyle w:val="normaltextrun"/>
          <w:rFonts w:ascii="Times New Roman" w:hAnsi="Times New Roman" w:cs="Times New Roman"/>
          <w:shd w:val="clear" w:color="auto" w:fill="FFFFFF"/>
        </w:rPr>
        <w:t>„</w:t>
      </w:r>
      <w:r w:rsidR="6D4E3AC7">
        <w:rPr>
          <w:rStyle w:val="normaltextrun"/>
          <w:rFonts w:ascii="Times New Roman" w:hAnsi="Times New Roman" w:cs="Times New Roman"/>
          <w:shd w:val="clear" w:color="auto" w:fill="FFFFFF"/>
        </w:rPr>
        <w:t xml:space="preserve">10) </w:t>
      </w:r>
      <w:r w:rsidRPr="006D1EEA">
        <w:rPr>
          <w:rFonts w:ascii="Times New Roman" w:hAnsi="Times New Roman" w:cs="Times New Roman"/>
          <w:shd w:val="clear" w:color="auto" w:fill="FFFFFF"/>
        </w:rPr>
        <w:t xml:space="preserve">toetuse taotlejal või </w:t>
      </w:r>
      <w:r w:rsidRPr="0035694B">
        <w:rPr>
          <w:rFonts w:ascii="Times New Roman" w:hAnsi="Times New Roman" w:cs="Times New Roman"/>
          <w:shd w:val="clear" w:color="auto" w:fill="FFFFFF"/>
        </w:rPr>
        <w:t>toetust taotleva</w:t>
      </w:r>
      <w:r w:rsidRPr="0035694B">
        <w:rPr>
          <w:rFonts w:ascii="Times New Roman" w:hAnsi="Times New Roman" w:cs="Times New Roman"/>
        </w:rPr>
        <w:t xml:space="preserve"> perekonna liikmel</w:t>
      </w:r>
      <w:r w:rsidRPr="006D1EEA">
        <w:rPr>
          <w:rFonts w:ascii="Times New Roman" w:hAnsi="Times New Roman" w:cs="Times New Roman"/>
        </w:rPr>
        <w:t xml:space="preserve"> on esmavajaduseks mõeldud kulutused osaliselt või täielikult</w:t>
      </w:r>
      <w:r w:rsidR="70216AFA">
        <w:rPr>
          <w:rFonts w:ascii="Times New Roman" w:hAnsi="Times New Roman" w:cs="Times New Roman"/>
        </w:rPr>
        <w:t xml:space="preserve"> kaetud</w:t>
      </w:r>
      <w:r w:rsidRPr="006D1EEA">
        <w:rPr>
          <w:rFonts w:ascii="Times New Roman" w:hAnsi="Times New Roman" w:cs="Times New Roman"/>
        </w:rPr>
        <w:t xml:space="preserve"> riigieelarvest </w:t>
      </w:r>
      <w:r w:rsidR="79CE4A8F">
        <w:rPr>
          <w:rFonts w:ascii="Times New Roman" w:hAnsi="Times New Roman" w:cs="Times New Roman"/>
        </w:rPr>
        <w:t>sama</w:t>
      </w:r>
      <w:r w:rsidR="5180B5CD">
        <w:rPr>
          <w:rFonts w:ascii="Times New Roman" w:hAnsi="Times New Roman" w:cs="Times New Roman"/>
        </w:rPr>
        <w:t>l</w:t>
      </w:r>
      <w:r w:rsidR="79CE4A8F">
        <w:rPr>
          <w:rFonts w:ascii="Times New Roman" w:hAnsi="Times New Roman" w:cs="Times New Roman"/>
        </w:rPr>
        <w:t xml:space="preserve"> eesmärgil </w:t>
      </w:r>
      <w:r w:rsidRPr="006D1EEA">
        <w:rPr>
          <w:rFonts w:ascii="Times New Roman" w:hAnsi="Times New Roman" w:cs="Times New Roman"/>
        </w:rPr>
        <w:t>rahasta</w:t>
      </w:r>
      <w:r w:rsidR="4514C0FC">
        <w:rPr>
          <w:rFonts w:ascii="Times New Roman" w:hAnsi="Times New Roman" w:cs="Times New Roman"/>
        </w:rPr>
        <w:t>ta</w:t>
      </w:r>
      <w:r w:rsidRPr="006D1EEA">
        <w:rPr>
          <w:rFonts w:ascii="Times New Roman" w:hAnsi="Times New Roman" w:cs="Times New Roman"/>
        </w:rPr>
        <w:t>va teenuse või toetusega</w:t>
      </w:r>
      <w:r w:rsidR="5B67CD55" w:rsidRPr="006D1EEA">
        <w:rPr>
          <w:rFonts w:ascii="Times New Roman" w:hAnsi="Times New Roman" w:cs="Times New Roman"/>
        </w:rPr>
        <w:t>;</w:t>
      </w:r>
    </w:p>
    <w:p w14:paraId="74FCE98E" w14:textId="31E7AF85" w:rsidR="00FB03BF" w:rsidRPr="006D1EEA" w:rsidDel="00995A4A" w:rsidRDefault="328CA7E5" w:rsidP="6DB30420">
      <w:pPr>
        <w:spacing w:after="0" w:line="240" w:lineRule="auto"/>
        <w:jc w:val="both"/>
        <w:rPr>
          <w:rFonts w:ascii="Times New Roman" w:hAnsi="Times New Roman" w:cs="Times New Roman"/>
        </w:rPr>
      </w:pPr>
      <w:r w:rsidRPr="6BF46F1A">
        <w:rPr>
          <w:rFonts w:ascii="Times New Roman" w:hAnsi="Times New Roman" w:cs="Times New Roman"/>
        </w:rPr>
        <w:t xml:space="preserve">11) </w:t>
      </w:r>
      <w:r w:rsidR="3CAE93D2" w:rsidRPr="6BF46F1A">
        <w:rPr>
          <w:rFonts w:ascii="Times New Roman" w:hAnsi="Times New Roman" w:cs="Times New Roman"/>
        </w:rPr>
        <w:t>taotleja perekonnaliikmeks olev laps elab toimetulekutoetuse taotlemise kuul</w:t>
      </w:r>
      <w:r w:rsidR="713ED378" w:rsidRPr="6BF46F1A">
        <w:rPr>
          <w:rFonts w:ascii="Times New Roman" w:hAnsi="Times New Roman" w:cs="Times New Roman"/>
        </w:rPr>
        <w:t xml:space="preserve"> kordamööda mõlema vanema juures</w:t>
      </w:r>
      <w:r w:rsidR="3F068E15" w:rsidRPr="6BF46F1A">
        <w:rPr>
          <w:rFonts w:ascii="Times New Roman" w:hAnsi="Times New Roman" w:cs="Times New Roman"/>
        </w:rPr>
        <w:t>.</w:t>
      </w:r>
      <w:r w:rsidR="00275889" w:rsidRPr="6BF46F1A">
        <w:rPr>
          <w:rFonts w:ascii="Times New Roman" w:hAnsi="Times New Roman" w:cs="Times New Roman"/>
        </w:rPr>
        <w:t>“</w:t>
      </w:r>
      <w:r w:rsidR="38BEB509" w:rsidRPr="6BF46F1A">
        <w:rPr>
          <w:rFonts w:ascii="Times New Roman" w:hAnsi="Times New Roman" w:cs="Times New Roman"/>
        </w:rPr>
        <w:t>;</w:t>
      </w:r>
    </w:p>
    <w:p w14:paraId="4D013AFD" w14:textId="29EF6BEB" w:rsidR="00EF110F" w:rsidRDefault="00EF110F">
      <w:pPr>
        <w:spacing w:after="0" w:line="240" w:lineRule="auto"/>
        <w:jc w:val="both"/>
        <w:rPr>
          <w:rFonts w:ascii="Times New Roman" w:eastAsia="Times New Roman" w:hAnsi="Times New Roman" w:cs="Times New Roman"/>
          <w:b/>
          <w:bCs/>
        </w:rPr>
      </w:pPr>
    </w:p>
    <w:p w14:paraId="47EAF1E7" w14:textId="01651708" w:rsidR="00626D4B" w:rsidRPr="00EF110F" w:rsidRDefault="009C342E">
      <w:pPr>
        <w:spacing w:after="0" w:line="240" w:lineRule="auto"/>
        <w:jc w:val="both"/>
        <w:rPr>
          <w:rFonts w:ascii="Times New Roman" w:eastAsia="Times New Roman" w:hAnsi="Times New Roman" w:cs="Times New Roman"/>
        </w:rPr>
      </w:pPr>
      <w:r>
        <w:rPr>
          <w:rFonts w:ascii="Times New Roman" w:eastAsia="Times New Roman" w:hAnsi="Times New Roman" w:cs="Times New Roman"/>
          <w:b/>
          <w:bCs/>
        </w:rPr>
        <w:t>15</w:t>
      </w:r>
      <w:r w:rsidR="00990AD0" w:rsidRPr="5408C4CA">
        <w:rPr>
          <w:rFonts w:ascii="Times New Roman" w:eastAsia="Times New Roman" w:hAnsi="Times New Roman" w:cs="Times New Roman"/>
          <w:b/>
        </w:rPr>
        <w:t>)</w:t>
      </w:r>
      <w:r w:rsidR="00990AD0">
        <w:rPr>
          <w:rFonts w:ascii="Times New Roman" w:eastAsia="Times New Roman" w:hAnsi="Times New Roman" w:cs="Times New Roman"/>
        </w:rPr>
        <w:t xml:space="preserve"> p</w:t>
      </w:r>
      <w:r w:rsidR="357864D8" w:rsidRPr="6BF46F1A">
        <w:rPr>
          <w:rFonts w:ascii="Times New Roman" w:eastAsia="Times New Roman" w:hAnsi="Times New Roman" w:cs="Times New Roman"/>
        </w:rPr>
        <w:t xml:space="preserve">aragrahvi 134 täiendatakse </w:t>
      </w:r>
      <w:r w:rsidR="357864D8" w:rsidRPr="00EF110F">
        <w:rPr>
          <w:rFonts w:ascii="Times New Roman" w:eastAsia="Times New Roman" w:hAnsi="Times New Roman" w:cs="Times New Roman"/>
        </w:rPr>
        <w:t>lõikega 6</w:t>
      </w:r>
      <w:r w:rsidR="357864D8" w:rsidRPr="00EF110F">
        <w:rPr>
          <w:rFonts w:ascii="Times New Roman" w:eastAsia="Times New Roman" w:hAnsi="Times New Roman" w:cs="Times New Roman"/>
          <w:vertAlign w:val="superscript"/>
        </w:rPr>
        <w:t>1</w:t>
      </w:r>
      <w:r w:rsidR="45AAD457" w:rsidRPr="00EF110F">
        <w:rPr>
          <w:rFonts w:ascii="Times New Roman" w:eastAsia="Times New Roman" w:hAnsi="Times New Roman" w:cs="Times New Roman"/>
          <w:vertAlign w:val="superscript"/>
        </w:rPr>
        <w:t xml:space="preserve"> </w:t>
      </w:r>
      <w:r w:rsidR="357864D8" w:rsidRPr="00EF110F">
        <w:rPr>
          <w:rFonts w:ascii="Times New Roman" w:eastAsia="Times New Roman" w:hAnsi="Times New Roman" w:cs="Times New Roman"/>
        </w:rPr>
        <w:t>järgmises</w:t>
      </w:r>
      <w:r w:rsidR="57BA2656" w:rsidRPr="00EF110F">
        <w:rPr>
          <w:rFonts w:ascii="Times New Roman" w:eastAsia="Times New Roman" w:hAnsi="Times New Roman" w:cs="Times New Roman"/>
        </w:rPr>
        <w:t xml:space="preserve"> </w:t>
      </w:r>
      <w:r w:rsidR="357864D8" w:rsidRPr="00EF110F">
        <w:rPr>
          <w:rFonts w:ascii="Times New Roman" w:eastAsia="Times New Roman" w:hAnsi="Times New Roman" w:cs="Times New Roman"/>
        </w:rPr>
        <w:t xml:space="preserve">sõnastuses: </w:t>
      </w:r>
    </w:p>
    <w:p w14:paraId="3EA1CCA2" w14:textId="77777777" w:rsidR="00740C3E" w:rsidRDefault="00740C3E" w:rsidP="00740C3E">
      <w:pPr>
        <w:spacing w:after="0" w:line="240" w:lineRule="auto"/>
        <w:jc w:val="both"/>
        <w:rPr>
          <w:rFonts w:ascii="Times New Roman" w:eastAsia="Times New Roman" w:hAnsi="Times New Roman" w:cs="Times New Roman"/>
        </w:rPr>
      </w:pPr>
    </w:p>
    <w:p w14:paraId="0DE5A9E0" w14:textId="40CF48CE" w:rsidR="00740C3E" w:rsidRPr="00740C3E" w:rsidRDefault="00B00DDE" w:rsidP="00740C3E">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„(6</w:t>
      </w:r>
      <w:r w:rsidRPr="00EF110F">
        <w:rPr>
          <w:rFonts w:ascii="Times New Roman" w:eastAsia="Times New Roman" w:hAnsi="Times New Roman" w:cs="Times New Roman"/>
          <w:vertAlign w:val="superscript"/>
        </w:rPr>
        <w:t>1</w:t>
      </w:r>
      <w:r>
        <w:rPr>
          <w:rFonts w:ascii="Times New Roman" w:eastAsia="Times New Roman" w:hAnsi="Times New Roman" w:cs="Times New Roman"/>
        </w:rPr>
        <w:t xml:space="preserve">) </w:t>
      </w:r>
      <w:r w:rsidR="00740C3E" w:rsidRPr="00740C3E">
        <w:rPr>
          <w:rFonts w:ascii="Times New Roman" w:eastAsia="Times New Roman" w:hAnsi="Times New Roman" w:cs="Times New Roman"/>
        </w:rPr>
        <w:t>Kui toimetulekutoetus makstakse välja sularahas, ümardatakse väljamakstav summa</w:t>
      </w:r>
      <w:r w:rsidR="00CE3DE9">
        <w:rPr>
          <w:rFonts w:ascii="Times New Roman" w:eastAsia="Times New Roman" w:hAnsi="Times New Roman" w:cs="Times New Roman"/>
        </w:rPr>
        <w:t xml:space="preserve"> </w:t>
      </w:r>
      <w:r w:rsidR="00E37E07" w:rsidRPr="6BF46F1A">
        <w:rPr>
          <w:rFonts w:ascii="Times New Roman" w:eastAsia="Times New Roman" w:hAnsi="Times New Roman" w:cs="Times New Roman"/>
        </w:rPr>
        <w:t>viie sendi täpsuse</w:t>
      </w:r>
      <w:ins w:id="49" w:author="Inge Mehide - JUSTDIGI" w:date="2025-08-08T10:00:00Z" w16du:dateUtc="2025-08-08T07:00:00Z">
        <w:r w:rsidR="004038E0">
          <w:rPr>
            <w:rFonts w:ascii="Times New Roman" w:eastAsia="Times New Roman" w:hAnsi="Times New Roman" w:cs="Times New Roman"/>
          </w:rPr>
          <w:t>ga</w:t>
        </w:r>
      </w:ins>
      <w:del w:id="50" w:author="Inge Mehide - JUSTDIGI" w:date="2025-08-08T10:00:00Z" w16du:dateUtc="2025-08-08T07:00:00Z">
        <w:r w:rsidR="00E37E07" w:rsidRPr="6BF46F1A" w:rsidDel="004038E0">
          <w:rPr>
            <w:rFonts w:ascii="Times New Roman" w:eastAsia="Times New Roman" w:hAnsi="Times New Roman" w:cs="Times New Roman"/>
          </w:rPr>
          <w:delText>ni</w:delText>
        </w:r>
      </w:del>
      <w:del w:id="51" w:author="Inge Mehide - JUSTDIGI" w:date="2025-08-08T11:01:00Z" w16du:dateUtc="2025-08-08T08:01:00Z">
        <w:r w:rsidR="00CE3DE9" w:rsidRPr="00CE3DE9" w:rsidDel="00AD3C88">
          <w:rPr>
            <w:rFonts w:ascii="Times New Roman" w:eastAsia="Times New Roman" w:hAnsi="Times New Roman" w:cs="Times New Roman"/>
          </w:rPr>
          <w:delText>,</w:delText>
        </w:r>
      </w:del>
      <w:r w:rsidR="00CE3DE9" w:rsidRPr="00CE3DE9">
        <w:rPr>
          <w:rFonts w:ascii="Times New Roman" w:eastAsia="Times New Roman" w:hAnsi="Times New Roman" w:cs="Times New Roman"/>
        </w:rPr>
        <w:t xml:space="preserve"> </w:t>
      </w:r>
      <w:commentRangeStart w:id="52"/>
      <w:del w:id="53" w:author="Inge Mehide - JUSTDIGI" w:date="2025-08-08T11:01:00Z" w16du:dateUtc="2025-08-08T08:01:00Z">
        <w:r w:rsidR="00CE3DE9" w:rsidRPr="00CE3DE9" w:rsidDel="00AD3C88">
          <w:rPr>
            <w:rFonts w:ascii="Times New Roman" w:eastAsia="Times New Roman" w:hAnsi="Times New Roman" w:cs="Times New Roman"/>
          </w:rPr>
          <w:delText xml:space="preserve">ümardades toetuse suuruse </w:delText>
        </w:r>
      </w:del>
      <w:commentRangeEnd w:id="52"/>
      <w:r w:rsidR="008828C0">
        <w:rPr>
          <w:rStyle w:val="Kommentaariviide"/>
        </w:rPr>
        <w:commentReference w:id="52"/>
      </w:r>
      <w:del w:id="54" w:author="Inge Mehide - JUSTDIGI" w:date="2025-08-08T11:03:00Z" w16du:dateUtc="2025-08-08T08:03:00Z">
        <w:r w:rsidR="00CE3DE9" w:rsidRPr="00CE3DE9" w:rsidDel="00EA00FA">
          <w:rPr>
            <w:rFonts w:ascii="Times New Roman" w:eastAsia="Times New Roman" w:hAnsi="Times New Roman" w:cs="Times New Roman"/>
          </w:rPr>
          <w:delText xml:space="preserve">inimese </w:delText>
        </w:r>
      </w:del>
      <w:ins w:id="55" w:author="Inge Mehide - JUSTDIGI" w:date="2025-08-08T11:03:00Z" w16du:dateUtc="2025-08-08T08:03:00Z">
        <w:r w:rsidR="00EA00FA">
          <w:rPr>
            <w:rFonts w:ascii="Times New Roman" w:eastAsia="Times New Roman" w:hAnsi="Times New Roman" w:cs="Times New Roman"/>
          </w:rPr>
          <w:t>taotleja</w:t>
        </w:r>
        <w:r w:rsidR="00EA00FA" w:rsidRPr="00CE3DE9">
          <w:rPr>
            <w:rFonts w:ascii="Times New Roman" w:eastAsia="Times New Roman" w:hAnsi="Times New Roman" w:cs="Times New Roman"/>
          </w:rPr>
          <w:t xml:space="preserve"> </w:t>
        </w:r>
      </w:ins>
      <w:r w:rsidR="00CE3DE9" w:rsidRPr="00CE3DE9">
        <w:rPr>
          <w:rFonts w:ascii="Times New Roman" w:eastAsia="Times New Roman" w:hAnsi="Times New Roman" w:cs="Times New Roman"/>
        </w:rPr>
        <w:t>kasuks.</w:t>
      </w:r>
      <w:r>
        <w:rPr>
          <w:rFonts w:ascii="Times New Roman" w:eastAsia="Times New Roman" w:hAnsi="Times New Roman" w:cs="Times New Roman"/>
        </w:rPr>
        <w:t>“;</w:t>
      </w:r>
    </w:p>
    <w:p w14:paraId="7555BD7B" w14:textId="77777777" w:rsidR="0A0AAF05" w:rsidRDefault="0A0AAF05" w:rsidP="6BF46F1A">
      <w:pPr>
        <w:spacing w:after="0" w:line="240" w:lineRule="auto"/>
        <w:jc w:val="both"/>
        <w:rPr>
          <w:rFonts w:ascii="Times New Roman" w:hAnsi="Times New Roman" w:cs="Times New Roman"/>
        </w:rPr>
      </w:pPr>
    </w:p>
    <w:p w14:paraId="4ECF30BC" w14:textId="551C0CD9" w:rsidR="00255023" w:rsidRDefault="15730699" w:rsidP="00B201B4">
      <w:pPr>
        <w:spacing w:after="0" w:line="240" w:lineRule="auto"/>
        <w:jc w:val="both"/>
        <w:rPr>
          <w:rFonts w:ascii="Times New Roman" w:hAnsi="Times New Roman" w:cs="Times New Roman"/>
          <w:shd w:val="clear" w:color="auto" w:fill="FFFFFF"/>
        </w:rPr>
      </w:pPr>
      <w:r w:rsidRPr="00255859">
        <w:rPr>
          <w:rFonts w:ascii="Times New Roman" w:hAnsi="Times New Roman" w:cs="Times New Roman"/>
          <w:b/>
          <w:bCs/>
          <w:shd w:val="clear" w:color="auto" w:fill="FFFFFF"/>
        </w:rPr>
        <w:t>1</w:t>
      </w:r>
      <w:r w:rsidR="42CCCCC4" w:rsidRPr="00255859">
        <w:rPr>
          <w:rFonts w:ascii="Times New Roman" w:hAnsi="Times New Roman" w:cs="Times New Roman"/>
          <w:b/>
          <w:bCs/>
          <w:shd w:val="clear" w:color="auto" w:fill="FFFFFF"/>
        </w:rPr>
        <w:t>6</w:t>
      </w:r>
      <w:r w:rsidRPr="00255859">
        <w:rPr>
          <w:rFonts w:ascii="Times New Roman" w:hAnsi="Times New Roman" w:cs="Times New Roman"/>
          <w:b/>
          <w:bCs/>
          <w:shd w:val="clear" w:color="auto" w:fill="FFFFFF"/>
        </w:rPr>
        <w:t>)</w:t>
      </w:r>
      <w:r w:rsidRPr="006D1EEA">
        <w:rPr>
          <w:rFonts w:ascii="Times New Roman" w:hAnsi="Times New Roman" w:cs="Times New Roman"/>
          <w:shd w:val="clear" w:color="auto" w:fill="FFFFFF"/>
        </w:rPr>
        <w:t xml:space="preserve"> </w:t>
      </w:r>
      <w:bookmarkStart w:id="56" w:name="_Hlk188532005"/>
      <w:r w:rsidRPr="006D1EEA">
        <w:rPr>
          <w:rFonts w:ascii="Times New Roman" w:hAnsi="Times New Roman" w:cs="Times New Roman"/>
          <w:shd w:val="clear" w:color="auto" w:fill="FFFFFF"/>
        </w:rPr>
        <w:t>paragrahvi 134 lõige 7</w:t>
      </w:r>
      <w:r w:rsidRPr="006D1EEA">
        <w:rPr>
          <w:rFonts w:ascii="Times New Roman" w:hAnsi="Times New Roman" w:cs="Times New Roman"/>
          <w:shd w:val="clear" w:color="auto" w:fill="FFFFFF"/>
          <w:vertAlign w:val="superscript"/>
        </w:rPr>
        <w:t xml:space="preserve"> </w:t>
      </w:r>
      <w:r w:rsidR="2339AC92">
        <w:rPr>
          <w:rFonts w:ascii="Times New Roman" w:hAnsi="Times New Roman" w:cs="Times New Roman"/>
          <w:shd w:val="clear" w:color="auto" w:fill="FFFFFF"/>
        </w:rPr>
        <w:t>muudetakse ja sõnastatakse järgmiselt:</w:t>
      </w:r>
      <w:r w:rsidR="2AE12A52">
        <w:rPr>
          <w:rFonts w:ascii="Times New Roman" w:hAnsi="Times New Roman" w:cs="Times New Roman"/>
          <w:shd w:val="clear" w:color="auto" w:fill="FFFFFF"/>
        </w:rPr>
        <w:t xml:space="preserve"> </w:t>
      </w:r>
      <w:bookmarkEnd w:id="56"/>
    </w:p>
    <w:p w14:paraId="076A6A3E" w14:textId="77777777" w:rsidR="00F22719" w:rsidRDefault="00F22719" w:rsidP="00B201B4">
      <w:pPr>
        <w:spacing w:after="0" w:line="240" w:lineRule="auto"/>
        <w:jc w:val="both"/>
        <w:rPr>
          <w:rFonts w:ascii="Times New Roman" w:hAnsi="Times New Roman" w:cs="Times New Roman"/>
          <w:shd w:val="clear" w:color="auto" w:fill="FFFFFF"/>
        </w:rPr>
      </w:pPr>
    </w:p>
    <w:p w14:paraId="65D86DD4" w14:textId="356AFA18" w:rsidR="00F22719" w:rsidRPr="006D1EEA" w:rsidRDefault="00F22719" w:rsidP="00B201B4">
      <w:pPr>
        <w:spacing w:after="0" w:line="240" w:lineRule="auto"/>
        <w:jc w:val="both"/>
        <w:rPr>
          <w:rFonts w:ascii="Times New Roman" w:hAnsi="Times New Roman" w:cs="Times New Roman"/>
          <w:shd w:val="clear" w:color="auto" w:fill="FFFFFF"/>
        </w:rPr>
      </w:pPr>
      <w:r>
        <w:rPr>
          <w:rFonts w:ascii="Times New Roman" w:hAnsi="Times New Roman" w:cs="Times New Roman"/>
          <w:shd w:val="clear" w:color="auto" w:fill="FFFFFF"/>
        </w:rPr>
        <w:lastRenderedPageBreak/>
        <w:t>„</w:t>
      </w:r>
      <w:r w:rsidRPr="00F22719">
        <w:rPr>
          <w:rFonts w:ascii="Times New Roman" w:hAnsi="Times New Roman" w:cs="Times New Roman"/>
          <w:shd w:val="clear" w:color="auto" w:fill="FFFFFF"/>
        </w:rPr>
        <w:t>(7) Toimetulekutoetuse taotleja</w:t>
      </w:r>
      <w:r>
        <w:rPr>
          <w:rFonts w:ascii="Times New Roman" w:hAnsi="Times New Roman" w:cs="Times New Roman"/>
          <w:shd w:val="clear" w:color="auto" w:fill="FFFFFF"/>
        </w:rPr>
        <w:t xml:space="preserve"> või tema perekonnaliige</w:t>
      </w:r>
      <w:r w:rsidRPr="00F22719">
        <w:rPr>
          <w:rFonts w:ascii="Times New Roman" w:hAnsi="Times New Roman" w:cs="Times New Roman"/>
          <w:shd w:val="clear" w:color="auto" w:fill="FFFFFF"/>
        </w:rPr>
        <w:t xml:space="preserve">, kellele </w:t>
      </w:r>
      <w:commentRangeStart w:id="57"/>
      <w:r w:rsidRPr="00F22719">
        <w:rPr>
          <w:rFonts w:ascii="Times New Roman" w:hAnsi="Times New Roman" w:cs="Times New Roman"/>
          <w:shd w:val="clear" w:color="auto" w:fill="FFFFFF"/>
        </w:rPr>
        <w:t xml:space="preserve">arvestatakse </w:t>
      </w:r>
      <w:commentRangeEnd w:id="57"/>
      <w:r w:rsidR="00C01E15">
        <w:rPr>
          <w:rStyle w:val="Kommentaariviide"/>
        </w:rPr>
        <w:commentReference w:id="57"/>
      </w:r>
      <w:r w:rsidRPr="00F22719">
        <w:rPr>
          <w:rFonts w:ascii="Times New Roman" w:hAnsi="Times New Roman" w:cs="Times New Roman"/>
          <w:shd w:val="clear" w:color="auto" w:fill="FFFFFF"/>
        </w:rPr>
        <w:t xml:space="preserve">toimetulekutoetust eluasemekulude katmiseks, on kohustatud </w:t>
      </w:r>
      <w:commentRangeStart w:id="58"/>
      <w:r w:rsidRPr="00F22719">
        <w:rPr>
          <w:rFonts w:ascii="Times New Roman" w:hAnsi="Times New Roman" w:cs="Times New Roman"/>
          <w:shd w:val="clear" w:color="auto" w:fill="FFFFFF"/>
        </w:rPr>
        <w:t xml:space="preserve">tagama </w:t>
      </w:r>
      <w:commentRangeEnd w:id="58"/>
      <w:r w:rsidR="00220C27">
        <w:rPr>
          <w:rStyle w:val="Kommentaariviide"/>
        </w:rPr>
        <w:commentReference w:id="58"/>
      </w:r>
      <w:r w:rsidRPr="00F22719">
        <w:rPr>
          <w:rFonts w:ascii="Times New Roman" w:hAnsi="Times New Roman" w:cs="Times New Roman"/>
          <w:shd w:val="clear" w:color="auto" w:fill="FFFFFF"/>
        </w:rPr>
        <w:t>nende</w:t>
      </w:r>
      <w:ins w:id="59" w:author="Inge Mehide - JUSTDIGI" w:date="2025-08-08T11:32:00Z" w16du:dateUtc="2025-08-08T08:32:00Z">
        <w:r w:rsidR="00335159">
          <w:rPr>
            <w:rFonts w:ascii="Times New Roman" w:hAnsi="Times New Roman" w:cs="Times New Roman"/>
            <w:shd w:val="clear" w:color="auto" w:fill="FFFFFF"/>
          </w:rPr>
          <w:t xml:space="preserve"> </w:t>
        </w:r>
        <w:commentRangeStart w:id="60"/>
        <w:r w:rsidR="00335159">
          <w:rPr>
            <w:rFonts w:ascii="Times New Roman" w:hAnsi="Times New Roman" w:cs="Times New Roman"/>
            <w:shd w:val="clear" w:color="auto" w:fill="FFFFFF"/>
          </w:rPr>
          <w:t>eest</w:t>
        </w:r>
      </w:ins>
      <w:r w:rsidRPr="00F22719">
        <w:rPr>
          <w:rFonts w:ascii="Times New Roman" w:hAnsi="Times New Roman" w:cs="Times New Roman"/>
          <w:shd w:val="clear" w:color="auto" w:fill="FFFFFF"/>
        </w:rPr>
        <w:t xml:space="preserve"> </w:t>
      </w:r>
      <w:commentRangeEnd w:id="60"/>
      <w:r w:rsidR="00324534">
        <w:rPr>
          <w:rStyle w:val="Kommentaariviide"/>
        </w:rPr>
        <w:commentReference w:id="60"/>
      </w:r>
      <w:r w:rsidRPr="00F22719">
        <w:rPr>
          <w:rFonts w:ascii="Times New Roman" w:hAnsi="Times New Roman" w:cs="Times New Roman"/>
          <w:shd w:val="clear" w:color="auto" w:fill="FFFFFF"/>
        </w:rPr>
        <w:t>tasumise</w:t>
      </w:r>
      <w:r w:rsidR="000633E6">
        <w:rPr>
          <w:rFonts w:ascii="Times New Roman" w:hAnsi="Times New Roman" w:cs="Times New Roman"/>
          <w:shd w:val="clear" w:color="auto" w:fill="FFFFFF"/>
        </w:rPr>
        <w:t xml:space="preserve"> ja se</w:t>
      </w:r>
      <w:r w:rsidR="00E165AD">
        <w:rPr>
          <w:rFonts w:ascii="Times New Roman" w:hAnsi="Times New Roman" w:cs="Times New Roman"/>
          <w:shd w:val="clear" w:color="auto" w:fill="FFFFFF"/>
        </w:rPr>
        <w:t>da</w:t>
      </w:r>
      <w:r w:rsidR="00037940">
        <w:rPr>
          <w:rFonts w:ascii="Times New Roman" w:hAnsi="Times New Roman" w:cs="Times New Roman"/>
          <w:shd w:val="clear" w:color="auto" w:fill="FFFFFF"/>
        </w:rPr>
        <w:t xml:space="preserve"> ka</w:t>
      </w:r>
      <w:r w:rsidR="00F25B2A">
        <w:rPr>
          <w:rFonts w:ascii="Times New Roman" w:hAnsi="Times New Roman" w:cs="Times New Roman"/>
          <w:shd w:val="clear" w:color="auto" w:fill="FFFFFF"/>
        </w:rPr>
        <w:t xml:space="preserve"> tõendam</w:t>
      </w:r>
      <w:r w:rsidR="00E165AD">
        <w:rPr>
          <w:rFonts w:ascii="Times New Roman" w:hAnsi="Times New Roman" w:cs="Times New Roman"/>
          <w:shd w:val="clear" w:color="auto" w:fill="FFFFFF"/>
        </w:rPr>
        <w:t>a</w:t>
      </w:r>
      <w:r w:rsidRPr="00F22719">
        <w:rPr>
          <w:rFonts w:ascii="Times New Roman" w:hAnsi="Times New Roman" w:cs="Times New Roman"/>
          <w:shd w:val="clear" w:color="auto" w:fill="FFFFFF"/>
        </w:rPr>
        <w:t>.</w:t>
      </w:r>
      <w:r w:rsidR="00F25B2A">
        <w:rPr>
          <w:rFonts w:ascii="Times New Roman" w:hAnsi="Times New Roman" w:cs="Times New Roman"/>
          <w:shd w:val="clear" w:color="auto" w:fill="FFFFFF"/>
        </w:rPr>
        <w:t>“;</w:t>
      </w:r>
    </w:p>
    <w:p w14:paraId="5667EDE4" w14:textId="500BC66D" w:rsidR="00B40F23" w:rsidRDefault="00B40F23" w:rsidP="6DB30420">
      <w:pPr>
        <w:spacing w:after="0" w:line="240" w:lineRule="auto"/>
        <w:jc w:val="both"/>
        <w:rPr>
          <w:rFonts w:ascii="Times New Roman" w:hAnsi="Times New Roman" w:cs="Times New Roman"/>
          <w:shd w:val="clear" w:color="auto" w:fill="FFFFFF"/>
        </w:rPr>
      </w:pPr>
    </w:p>
    <w:p w14:paraId="77AAF103" w14:textId="3025B308" w:rsidR="00633E04" w:rsidRDefault="1C694F38" w:rsidP="00B201B4">
      <w:pPr>
        <w:spacing w:after="0" w:line="240" w:lineRule="auto"/>
        <w:jc w:val="both"/>
        <w:rPr>
          <w:rFonts w:ascii="Times New Roman" w:hAnsi="Times New Roman" w:cs="Times New Roman"/>
          <w:shd w:val="clear" w:color="auto" w:fill="FFFFFF"/>
        </w:rPr>
      </w:pPr>
      <w:r w:rsidRPr="6DB30420">
        <w:rPr>
          <w:rFonts w:ascii="Times New Roman" w:hAnsi="Times New Roman" w:cs="Times New Roman"/>
          <w:b/>
          <w:bCs/>
        </w:rPr>
        <w:t>1</w:t>
      </w:r>
      <w:r w:rsidR="55304BCD" w:rsidRPr="6DB30420">
        <w:rPr>
          <w:rFonts w:ascii="Times New Roman" w:hAnsi="Times New Roman" w:cs="Times New Roman"/>
          <w:b/>
          <w:bCs/>
        </w:rPr>
        <w:t>7</w:t>
      </w:r>
      <w:r w:rsidR="56110540" w:rsidRPr="00255859">
        <w:rPr>
          <w:rFonts w:ascii="Times New Roman" w:hAnsi="Times New Roman" w:cs="Times New Roman"/>
          <w:b/>
          <w:bCs/>
          <w:shd w:val="clear" w:color="auto" w:fill="FFFFFF"/>
        </w:rPr>
        <w:t>)</w:t>
      </w:r>
      <w:r w:rsidR="56110540" w:rsidRPr="006D1EEA">
        <w:rPr>
          <w:rFonts w:ascii="Times New Roman" w:hAnsi="Times New Roman" w:cs="Times New Roman"/>
          <w:shd w:val="clear" w:color="auto" w:fill="FFFFFF"/>
        </w:rPr>
        <w:t xml:space="preserve"> paragrahvi 135 </w:t>
      </w:r>
      <w:r w:rsidR="582B1022" w:rsidRPr="006D1EEA">
        <w:rPr>
          <w:rFonts w:ascii="Times New Roman" w:hAnsi="Times New Roman" w:cs="Times New Roman"/>
        </w:rPr>
        <w:t xml:space="preserve">täiendatakse </w:t>
      </w:r>
      <w:r w:rsidR="582B1022" w:rsidRPr="006D1EEA">
        <w:rPr>
          <w:rFonts w:ascii="Times New Roman" w:hAnsi="Times New Roman" w:cs="Times New Roman"/>
          <w:shd w:val="clear" w:color="auto" w:fill="FFFFFF"/>
        </w:rPr>
        <w:t>lõi</w:t>
      </w:r>
      <w:r w:rsidR="50AEE4E3" w:rsidRPr="006D1EEA">
        <w:rPr>
          <w:rFonts w:ascii="Times New Roman" w:hAnsi="Times New Roman" w:cs="Times New Roman"/>
          <w:shd w:val="clear" w:color="auto" w:fill="FFFFFF"/>
        </w:rPr>
        <w:t>kega</w:t>
      </w:r>
      <w:r w:rsidR="582B1022" w:rsidRPr="006D1EEA">
        <w:rPr>
          <w:rFonts w:ascii="Times New Roman" w:hAnsi="Times New Roman" w:cs="Times New Roman"/>
          <w:shd w:val="clear" w:color="auto" w:fill="FFFFFF"/>
        </w:rPr>
        <w:t xml:space="preserve"> 2</w:t>
      </w:r>
      <w:r w:rsidR="582B1022" w:rsidRPr="006D1EEA">
        <w:rPr>
          <w:rFonts w:ascii="Times New Roman" w:hAnsi="Times New Roman" w:cs="Times New Roman"/>
          <w:shd w:val="clear" w:color="auto" w:fill="FFFFFF"/>
          <w:vertAlign w:val="superscript"/>
        </w:rPr>
        <w:t>1</w:t>
      </w:r>
      <w:r w:rsidR="582B1022" w:rsidRPr="00582D35">
        <w:rPr>
          <w:rFonts w:ascii="Times New Roman" w:hAnsi="Times New Roman" w:cs="Times New Roman"/>
          <w:shd w:val="clear" w:color="auto" w:fill="FFFFFF"/>
        </w:rPr>
        <w:t xml:space="preserve"> </w:t>
      </w:r>
      <w:r w:rsidR="582B1022" w:rsidRPr="006D1EEA">
        <w:rPr>
          <w:rFonts w:ascii="Times New Roman" w:hAnsi="Times New Roman" w:cs="Times New Roman"/>
          <w:shd w:val="clear" w:color="auto" w:fill="FFFFFF"/>
        </w:rPr>
        <w:t xml:space="preserve">järgmises sõnastuses: </w:t>
      </w:r>
    </w:p>
    <w:p w14:paraId="065AD3BE" w14:textId="49445718" w:rsidR="00CA2AEB" w:rsidRPr="006D1EEA" w:rsidRDefault="00CA2AEB" w:rsidP="6DB30420">
      <w:pPr>
        <w:spacing w:after="0" w:line="240" w:lineRule="auto"/>
        <w:jc w:val="both"/>
        <w:rPr>
          <w:rFonts w:ascii="Times New Roman" w:eastAsia="Times New Roman" w:hAnsi="Times New Roman" w:cs="Times New Roman"/>
        </w:rPr>
      </w:pPr>
    </w:p>
    <w:p w14:paraId="3C4A689F" w14:textId="1A37A7DF" w:rsidR="6DB30420" w:rsidRDefault="42D89F64" w:rsidP="6DB30420">
      <w:pPr>
        <w:spacing w:after="0" w:line="240" w:lineRule="auto"/>
        <w:jc w:val="both"/>
        <w:rPr>
          <w:rFonts w:ascii="Times New Roman" w:eastAsia="Times New Roman" w:hAnsi="Times New Roman" w:cs="Times New Roman"/>
        </w:rPr>
      </w:pPr>
      <w:r w:rsidRPr="4E641E78">
        <w:rPr>
          <w:rFonts w:ascii="Times New Roman" w:eastAsia="Times New Roman" w:hAnsi="Times New Roman" w:cs="Times New Roman"/>
        </w:rPr>
        <w:t>„(</w:t>
      </w:r>
      <w:r w:rsidR="204ABC0F" w:rsidRPr="4E641E78">
        <w:rPr>
          <w:rFonts w:ascii="Times New Roman" w:eastAsia="Times New Roman" w:hAnsi="Times New Roman" w:cs="Times New Roman"/>
        </w:rPr>
        <w:t>2</w:t>
      </w:r>
      <w:r w:rsidRPr="4E641E78">
        <w:rPr>
          <w:rFonts w:ascii="Times New Roman" w:eastAsia="Times New Roman" w:hAnsi="Times New Roman" w:cs="Times New Roman"/>
          <w:vertAlign w:val="superscript"/>
        </w:rPr>
        <w:t>1</w:t>
      </w:r>
      <w:r w:rsidRPr="4E641E78">
        <w:rPr>
          <w:rFonts w:ascii="Times New Roman" w:eastAsia="Times New Roman" w:hAnsi="Times New Roman" w:cs="Times New Roman"/>
        </w:rPr>
        <w:t>) Last, kes on saanud 18-aastaseks ja õpib põhikoolis, gümnaasiumis, kutseõppe tasemeõppes või Haridus- ja Teadusministeeriumi hallatava riigiasutuse täienduskoolituse kursusel</w:t>
      </w:r>
      <w:r w:rsidR="00C25D17">
        <w:rPr>
          <w:rFonts w:ascii="Times New Roman" w:eastAsia="Times New Roman" w:hAnsi="Times New Roman" w:cs="Times New Roman"/>
        </w:rPr>
        <w:t xml:space="preserve"> </w:t>
      </w:r>
      <w:del w:id="61" w:author="Inge Mehide - JUSTDIGI" w:date="2025-08-08T11:48:00Z" w16du:dateUtc="2025-08-08T08:48:00Z">
        <w:r w:rsidR="00C25D17" w:rsidDel="00A616D5">
          <w:rPr>
            <w:rFonts w:ascii="Times New Roman" w:eastAsia="Times New Roman" w:hAnsi="Times New Roman" w:cs="Times New Roman"/>
          </w:rPr>
          <w:delText>ja</w:delText>
        </w:r>
        <w:r w:rsidRPr="4E641E78" w:rsidDel="00A616D5">
          <w:rPr>
            <w:rFonts w:ascii="Times New Roman" w:eastAsia="Times New Roman" w:hAnsi="Times New Roman" w:cs="Times New Roman"/>
          </w:rPr>
          <w:delText xml:space="preserve"> </w:delText>
        </w:r>
      </w:del>
      <w:ins w:id="62" w:author="Inge Mehide - JUSTDIGI" w:date="2025-08-08T11:48:00Z" w16du:dateUtc="2025-08-08T08:48:00Z">
        <w:r w:rsidR="00A616D5">
          <w:rPr>
            <w:rFonts w:ascii="Times New Roman" w:eastAsia="Times New Roman" w:hAnsi="Times New Roman" w:cs="Times New Roman"/>
          </w:rPr>
          <w:t>ning</w:t>
        </w:r>
        <w:r w:rsidR="00A616D5" w:rsidRPr="4E641E78">
          <w:rPr>
            <w:rFonts w:ascii="Times New Roman" w:eastAsia="Times New Roman" w:hAnsi="Times New Roman" w:cs="Times New Roman"/>
          </w:rPr>
          <w:t xml:space="preserve"> </w:t>
        </w:r>
      </w:ins>
      <w:r w:rsidRPr="4E641E78">
        <w:rPr>
          <w:rFonts w:ascii="Times New Roman" w:eastAsia="Times New Roman" w:hAnsi="Times New Roman" w:cs="Times New Roman"/>
        </w:rPr>
        <w:t>kellel ei ole veel keskharidust, loetakse käesoleva paragrahvi lõike </w:t>
      </w:r>
      <w:r w:rsidR="2DE276FA" w:rsidRPr="4E641E78">
        <w:rPr>
          <w:rFonts w:ascii="Times New Roman" w:eastAsia="Times New Roman" w:hAnsi="Times New Roman" w:cs="Times New Roman"/>
        </w:rPr>
        <w:t>1</w:t>
      </w:r>
      <w:r w:rsidRPr="4E641E78">
        <w:rPr>
          <w:rFonts w:ascii="Times New Roman" w:eastAsia="Times New Roman" w:hAnsi="Times New Roman" w:cs="Times New Roman"/>
        </w:rPr>
        <w:t xml:space="preserve"> tähenduses lapseks kuni selle õppeaasta lõpuni, kui </w:t>
      </w:r>
      <w:r w:rsidR="00245D35">
        <w:rPr>
          <w:rFonts w:ascii="Times New Roman" w:eastAsia="Times New Roman" w:hAnsi="Times New Roman" w:cs="Times New Roman"/>
        </w:rPr>
        <w:t>ta</w:t>
      </w:r>
      <w:r w:rsidRPr="4E641E78">
        <w:rPr>
          <w:rFonts w:ascii="Times New Roman" w:eastAsia="Times New Roman" w:hAnsi="Times New Roman" w:cs="Times New Roman"/>
        </w:rPr>
        <w:t xml:space="preserve"> saab 19-aastaseks</w:t>
      </w:r>
      <w:r w:rsidR="00C25D17">
        <w:rPr>
          <w:rFonts w:ascii="Times New Roman" w:eastAsia="Times New Roman" w:hAnsi="Times New Roman" w:cs="Times New Roman"/>
        </w:rPr>
        <w:t>,</w:t>
      </w:r>
      <w:r w:rsidRPr="4E641E78">
        <w:rPr>
          <w:rFonts w:ascii="Times New Roman" w:eastAsia="Times New Roman" w:hAnsi="Times New Roman" w:cs="Times New Roman"/>
        </w:rPr>
        <w:t xml:space="preserve"> või täienduskoolituse kursuse lõppemiseni või õpilase kooli või täienduskoolituse kursuse nimekirjast väljaarvamiseni.“</w:t>
      </w:r>
      <w:r w:rsidR="204ABC0F" w:rsidRPr="4E641E78">
        <w:rPr>
          <w:rFonts w:ascii="Times New Roman" w:eastAsia="Times New Roman" w:hAnsi="Times New Roman" w:cs="Times New Roman"/>
        </w:rPr>
        <w:t>.</w:t>
      </w:r>
    </w:p>
    <w:p w14:paraId="46FC0B90" w14:textId="77777777" w:rsidR="00A836E5" w:rsidRDefault="00A836E5" w:rsidP="6DB30420">
      <w:pPr>
        <w:spacing w:after="0" w:line="240" w:lineRule="auto"/>
        <w:jc w:val="both"/>
        <w:rPr>
          <w:rFonts w:ascii="Times New Roman" w:eastAsia="Times New Roman" w:hAnsi="Times New Roman" w:cs="Times New Roman"/>
        </w:rPr>
      </w:pPr>
    </w:p>
    <w:p w14:paraId="161ACF01" w14:textId="7EBC0804" w:rsidR="09C2D81F" w:rsidRDefault="71E07DC5" w:rsidP="79F363A9">
      <w:pPr>
        <w:spacing w:after="0" w:line="240" w:lineRule="auto"/>
        <w:jc w:val="both"/>
        <w:rPr>
          <w:rFonts w:ascii="Times New Roman" w:hAnsi="Times New Roman" w:cs="Times New Roman"/>
          <w:b/>
          <w:bCs/>
        </w:rPr>
      </w:pPr>
      <w:r w:rsidRPr="79F363A9">
        <w:rPr>
          <w:rFonts w:ascii="Times New Roman" w:hAnsi="Times New Roman" w:cs="Times New Roman"/>
          <w:b/>
          <w:bCs/>
        </w:rPr>
        <w:t>§ 2. Seaduse jõustumine</w:t>
      </w:r>
    </w:p>
    <w:p w14:paraId="165007EB" w14:textId="3B2DAB7F" w:rsidR="3FF27EDA" w:rsidRDefault="3FF27EDA" w:rsidP="0296521A">
      <w:pPr>
        <w:spacing w:after="0" w:line="240" w:lineRule="auto"/>
        <w:jc w:val="both"/>
        <w:rPr>
          <w:rFonts w:ascii="Times New Roman" w:hAnsi="Times New Roman" w:cs="Times New Roman"/>
          <w:highlight w:val="yellow"/>
        </w:rPr>
      </w:pPr>
    </w:p>
    <w:p w14:paraId="04B56290" w14:textId="38BD53D3" w:rsidR="4828E0AC" w:rsidRPr="008824AE" w:rsidRDefault="494359D1" w:rsidP="0296521A">
      <w:pPr>
        <w:spacing w:after="0" w:line="240" w:lineRule="auto"/>
        <w:jc w:val="both"/>
        <w:rPr>
          <w:rFonts w:ascii="Times New Roman" w:hAnsi="Times New Roman" w:cs="Times New Roman"/>
        </w:rPr>
      </w:pPr>
      <w:r w:rsidRPr="008824AE">
        <w:rPr>
          <w:rFonts w:ascii="Times New Roman" w:hAnsi="Times New Roman" w:cs="Times New Roman"/>
        </w:rPr>
        <w:t xml:space="preserve">Käesoleva seaduse </w:t>
      </w:r>
      <w:r w:rsidR="301935B3" w:rsidRPr="008824AE">
        <w:rPr>
          <w:rFonts w:ascii="Times New Roman" w:hAnsi="Times New Roman" w:cs="Times New Roman"/>
        </w:rPr>
        <w:t xml:space="preserve">§ 1 </w:t>
      </w:r>
      <w:r w:rsidRPr="008824AE">
        <w:rPr>
          <w:rFonts w:ascii="Times New Roman" w:hAnsi="Times New Roman" w:cs="Times New Roman"/>
        </w:rPr>
        <w:t xml:space="preserve">punktid </w:t>
      </w:r>
      <w:r w:rsidR="0BBB9388" w:rsidRPr="008824AE">
        <w:rPr>
          <w:rFonts w:ascii="Times New Roman" w:hAnsi="Times New Roman" w:cs="Times New Roman"/>
        </w:rPr>
        <w:t xml:space="preserve">2, 3, </w:t>
      </w:r>
      <w:r w:rsidR="002E2055" w:rsidRPr="008824AE">
        <w:rPr>
          <w:rFonts w:ascii="Times New Roman" w:hAnsi="Times New Roman" w:cs="Times New Roman"/>
        </w:rPr>
        <w:t>7</w:t>
      </w:r>
      <w:r w:rsidR="33E385BA" w:rsidRPr="008824AE">
        <w:rPr>
          <w:rFonts w:ascii="Times New Roman" w:hAnsi="Times New Roman" w:cs="Times New Roman"/>
        </w:rPr>
        <w:t xml:space="preserve">, </w:t>
      </w:r>
      <w:r w:rsidR="002E2055" w:rsidRPr="008824AE">
        <w:rPr>
          <w:rFonts w:ascii="Times New Roman" w:hAnsi="Times New Roman" w:cs="Times New Roman"/>
        </w:rPr>
        <w:t>8</w:t>
      </w:r>
      <w:r w:rsidR="0BBB9388" w:rsidRPr="008824AE">
        <w:rPr>
          <w:rFonts w:ascii="Times New Roman" w:hAnsi="Times New Roman" w:cs="Times New Roman"/>
        </w:rPr>
        <w:t>,</w:t>
      </w:r>
      <w:r w:rsidR="2BF91297" w:rsidRPr="008824AE">
        <w:rPr>
          <w:rFonts w:ascii="Times New Roman" w:hAnsi="Times New Roman" w:cs="Times New Roman"/>
        </w:rPr>
        <w:t xml:space="preserve"> </w:t>
      </w:r>
      <w:r w:rsidR="0BBB9388" w:rsidRPr="008824AE">
        <w:rPr>
          <w:rFonts w:ascii="Times New Roman" w:hAnsi="Times New Roman" w:cs="Times New Roman"/>
        </w:rPr>
        <w:t>1</w:t>
      </w:r>
      <w:r w:rsidR="006E6793" w:rsidRPr="008824AE">
        <w:rPr>
          <w:rFonts w:ascii="Times New Roman" w:hAnsi="Times New Roman" w:cs="Times New Roman"/>
        </w:rPr>
        <w:t>4</w:t>
      </w:r>
      <w:r w:rsidR="00B51B8B">
        <w:rPr>
          <w:rFonts w:ascii="Times New Roman" w:hAnsi="Times New Roman" w:cs="Times New Roman"/>
        </w:rPr>
        <w:t>, 15</w:t>
      </w:r>
      <w:r w:rsidR="0BBB9388" w:rsidRPr="008824AE">
        <w:rPr>
          <w:rFonts w:ascii="Times New Roman" w:hAnsi="Times New Roman" w:cs="Times New Roman"/>
        </w:rPr>
        <w:t xml:space="preserve"> ja 1</w:t>
      </w:r>
      <w:r w:rsidR="090A0469" w:rsidRPr="008824AE">
        <w:rPr>
          <w:rFonts w:ascii="Times New Roman" w:hAnsi="Times New Roman" w:cs="Times New Roman"/>
        </w:rPr>
        <w:t>7</w:t>
      </w:r>
      <w:r w:rsidR="0BBB9388" w:rsidRPr="008824AE">
        <w:rPr>
          <w:rFonts w:ascii="Times New Roman" w:hAnsi="Times New Roman" w:cs="Times New Roman"/>
        </w:rPr>
        <w:t xml:space="preserve"> </w:t>
      </w:r>
      <w:r w:rsidRPr="008824AE">
        <w:rPr>
          <w:rFonts w:ascii="Times New Roman" w:hAnsi="Times New Roman" w:cs="Times New Roman"/>
        </w:rPr>
        <w:t xml:space="preserve">jõustuvad 2027. aasta 1. </w:t>
      </w:r>
      <w:r w:rsidR="7CB05588" w:rsidRPr="008824AE">
        <w:rPr>
          <w:rFonts w:ascii="Times New Roman" w:hAnsi="Times New Roman" w:cs="Times New Roman"/>
        </w:rPr>
        <w:t>aprilli</w:t>
      </w:r>
      <w:r w:rsidR="0DAC7401" w:rsidRPr="008824AE">
        <w:rPr>
          <w:rFonts w:ascii="Times New Roman" w:hAnsi="Times New Roman" w:cs="Times New Roman"/>
        </w:rPr>
        <w:t>l</w:t>
      </w:r>
      <w:r w:rsidR="7CB05588" w:rsidRPr="008824AE">
        <w:rPr>
          <w:rFonts w:ascii="Times New Roman" w:hAnsi="Times New Roman" w:cs="Times New Roman"/>
        </w:rPr>
        <w:t>.</w:t>
      </w:r>
    </w:p>
    <w:p w14:paraId="50FC2D5F" w14:textId="266F7062" w:rsidR="3FF27EDA" w:rsidRDefault="3FF27EDA" w:rsidP="3FF27EDA">
      <w:pPr>
        <w:spacing w:after="0" w:line="240" w:lineRule="auto"/>
        <w:jc w:val="both"/>
        <w:rPr>
          <w:rFonts w:ascii="Times New Roman" w:hAnsi="Times New Roman" w:cs="Times New Roman"/>
        </w:rPr>
      </w:pPr>
    </w:p>
    <w:p w14:paraId="215F99AE" w14:textId="1362D0D7" w:rsidR="3FF27EDA" w:rsidRDefault="3FF27EDA" w:rsidP="3FF27EDA">
      <w:pPr>
        <w:spacing w:after="0" w:line="240" w:lineRule="auto"/>
        <w:jc w:val="both"/>
        <w:rPr>
          <w:rFonts w:ascii="Times New Roman" w:hAnsi="Times New Roman" w:cs="Times New Roman"/>
        </w:rPr>
      </w:pPr>
    </w:p>
    <w:p w14:paraId="3F26D2FE" w14:textId="7C44B508" w:rsidR="3FF27EDA" w:rsidRDefault="3FF27EDA" w:rsidP="3FF27EDA">
      <w:pPr>
        <w:spacing w:after="0" w:line="240" w:lineRule="auto"/>
        <w:jc w:val="both"/>
        <w:rPr>
          <w:rFonts w:ascii="Times New Roman" w:hAnsi="Times New Roman" w:cs="Times New Roman"/>
          <w:color w:val="0070C0"/>
        </w:rPr>
      </w:pPr>
    </w:p>
    <w:p w14:paraId="0433CF85" w14:textId="217F4BF6" w:rsidR="1EC880BB" w:rsidRDefault="1EC880BB" w:rsidP="3FF27EDA">
      <w:pPr>
        <w:spacing w:after="0" w:line="240" w:lineRule="auto"/>
        <w:jc w:val="both"/>
        <w:rPr>
          <w:rFonts w:ascii="Times New Roman" w:eastAsia="Times New Roman" w:hAnsi="Times New Roman" w:cs="Times New Roman"/>
        </w:rPr>
      </w:pPr>
      <w:r w:rsidRPr="3FF27EDA">
        <w:rPr>
          <w:rFonts w:ascii="Times New Roman" w:eastAsia="Times New Roman" w:hAnsi="Times New Roman" w:cs="Times New Roman"/>
        </w:rPr>
        <w:t xml:space="preserve">Lauri </w:t>
      </w:r>
      <w:proofErr w:type="spellStart"/>
      <w:r w:rsidRPr="3FF27EDA">
        <w:rPr>
          <w:rFonts w:ascii="Times New Roman" w:eastAsia="Times New Roman" w:hAnsi="Times New Roman" w:cs="Times New Roman"/>
        </w:rPr>
        <w:t>Hussar</w:t>
      </w:r>
      <w:proofErr w:type="spellEnd"/>
    </w:p>
    <w:p w14:paraId="1E705B86" w14:textId="1C166217" w:rsidR="1EC880BB" w:rsidRDefault="1EC880BB" w:rsidP="3FF27EDA">
      <w:pPr>
        <w:spacing w:after="0" w:line="240" w:lineRule="auto"/>
        <w:jc w:val="both"/>
        <w:rPr>
          <w:rFonts w:ascii="Times New Roman" w:eastAsia="Times New Roman" w:hAnsi="Times New Roman" w:cs="Times New Roman"/>
        </w:rPr>
      </w:pPr>
      <w:r w:rsidRPr="3FF27EDA">
        <w:rPr>
          <w:rFonts w:ascii="Times New Roman" w:eastAsia="Times New Roman" w:hAnsi="Times New Roman" w:cs="Times New Roman"/>
        </w:rPr>
        <w:t xml:space="preserve">Riigikogu esimees </w:t>
      </w:r>
    </w:p>
    <w:p w14:paraId="0FA38EF2" w14:textId="0FA4E5EE" w:rsidR="3FF27EDA" w:rsidRDefault="3FF27EDA" w:rsidP="3FF27EDA">
      <w:pPr>
        <w:spacing w:after="0" w:line="240" w:lineRule="auto"/>
        <w:jc w:val="both"/>
        <w:rPr>
          <w:rFonts w:ascii="Times New Roman" w:eastAsia="Times New Roman" w:hAnsi="Times New Roman" w:cs="Times New Roman"/>
        </w:rPr>
      </w:pPr>
    </w:p>
    <w:p w14:paraId="7E2C1F3A" w14:textId="071539D3" w:rsidR="7152342C" w:rsidRDefault="7152342C" w:rsidP="3FF27EDA">
      <w:pPr>
        <w:spacing w:after="0" w:line="240" w:lineRule="auto"/>
        <w:jc w:val="both"/>
        <w:rPr>
          <w:rFonts w:ascii="Times New Roman" w:eastAsia="Times New Roman" w:hAnsi="Times New Roman" w:cs="Times New Roman"/>
        </w:rPr>
      </w:pPr>
      <w:r w:rsidRPr="3FF27EDA">
        <w:rPr>
          <w:rFonts w:ascii="Times New Roman" w:eastAsia="Times New Roman" w:hAnsi="Times New Roman" w:cs="Times New Roman"/>
        </w:rPr>
        <w:t>T</w:t>
      </w:r>
      <w:r w:rsidR="1EC880BB" w:rsidRPr="3FF27EDA">
        <w:rPr>
          <w:rFonts w:ascii="Times New Roman" w:eastAsia="Times New Roman" w:hAnsi="Times New Roman" w:cs="Times New Roman"/>
        </w:rPr>
        <w:t xml:space="preserve">allinn, </w:t>
      </w:r>
      <w:r w:rsidR="3933723B" w:rsidRPr="3FF27EDA">
        <w:rPr>
          <w:rFonts w:ascii="Times New Roman" w:eastAsia="Times New Roman" w:hAnsi="Times New Roman" w:cs="Times New Roman"/>
        </w:rPr>
        <w:t xml:space="preserve">                          </w:t>
      </w:r>
      <w:r w:rsidR="1EC880BB" w:rsidRPr="3FF27EDA">
        <w:rPr>
          <w:rFonts w:ascii="Times New Roman" w:eastAsia="Times New Roman" w:hAnsi="Times New Roman" w:cs="Times New Roman"/>
        </w:rPr>
        <w:t>202</w:t>
      </w:r>
      <w:r w:rsidR="2FD0C651" w:rsidRPr="3FF27EDA">
        <w:rPr>
          <w:rFonts w:ascii="Times New Roman" w:eastAsia="Times New Roman" w:hAnsi="Times New Roman" w:cs="Times New Roman"/>
        </w:rPr>
        <w:t>5</w:t>
      </w:r>
      <w:r w:rsidR="1EC880BB" w:rsidRPr="3FF27EDA">
        <w:rPr>
          <w:rFonts w:ascii="Times New Roman" w:eastAsia="Times New Roman" w:hAnsi="Times New Roman" w:cs="Times New Roman"/>
        </w:rPr>
        <w:t>. a</w:t>
      </w:r>
      <w:del w:id="63" w:author="Inge Mehide - JUSTDIGI" w:date="2025-08-08T11:51:00Z" w16du:dateUtc="2025-08-08T08:51:00Z">
        <w:r w:rsidR="1EC880BB" w:rsidRPr="3FF27EDA" w:rsidDel="00B52394">
          <w:rPr>
            <w:rFonts w:ascii="Times New Roman" w:eastAsia="Times New Roman" w:hAnsi="Times New Roman" w:cs="Times New Roman"/>
          </w:rPr>
          <w:delText>.</w:delText>
        </w:r>
      </w:del>
      <w:r w:rsidR="1EC880BB" w:rsidRPr="3FF27EDA">
        <w:rPr>
          <w:rFonts w:ascii="Times New Roman" w:eastAsia="Times New Roman" w:hAnsi="Times New Roman" w:cs="Times New Roman"/>
        </w:rPr>
        <w:t xml:space="preserve"> </w:t>
      </w:r>
    </w:p>
    <w:p w14:paraId="6A9FCB09" w14:textId="12208E41" w:rsidR="3FF27EDA" w:rsidRDefault="3FF27EDA" w:rsidP="3FF27EDA">
      <w:pPr>
        <w:spacing w:after="0" w:line="240" w:lineRule="auto"/>
        <w:jc w:val="both"/>
        <w:rPr>
          <w:rFonts w:ascii="Times New Roman" w:eastAsia="Times New Roman" w:hAnsi="Times New Roman" w:cs="Times New Roman"/>
        </w:rPr>
      </w:pPr>
    </w:p>
    <w:p w14:paraId="1BF272E8" w14:textId="1EF77634" w:rsidR="0067040B" w:rsidRDefault="1EC880BB" w:rsidP="00B707B1">
      <w:pPr>
        <w:pBdr>
          <w:top w:val="single" w:sz="4" w:space="1" w:color="auto"/>
        </w:pBdr>
        <w:spacing w:after="0" w:line="240" w:lineRule="auto"/>
        <w:jc w:val="both"/>
        <w:rPr>
          <w:rFonts w:ascii="Times New Roman" w:eastAsia="Times New Roman" w:hAnsi="Times New Roman" w:cs="Times New Roman"/>
        </w:rPr>
      </w:pPr>
      <w:r w:rsidRPr="3FF27EDA">
        <w:rPr>
          <w:rFonts w:ascii="Times New Roman" w:eastAsia="Times New Roman" w:hAnsi="Times New Roman" w:cs="Times New Roman"/>
        </w:rPr>
        <w:t xml:space="preserve">Algatab Vabariigi Valitsus </w:t>
      </w:r>
      <w:r w:rsidR="6BC79FF2" w:rsidRPr="3FF27EDA">
        <w:rPr>
          <w:rFonts w:ascii="Times New Roman" w:eastAsia="Times New Roman" w:hAnsi="Times New Roman" w:cs="Times New Roman"/>
        </w:rPr>
        <w:t xml:space="preserve">                </w:t>
      </w:r>
      <w:r w:rsidRPr="3FF27EDA">
        <w:rPr>
          <w:rFonts w:ascii="Times New Roman" w:eastAsia="Times New Roman" w:hAnsi="Times New Roman" w:cs="Times New Roman"/>
        </w:rPr>
        <w:t>202</w:t>
      </w:r>
      <w:r w:rsidR="0C11709F" w:rsidRPr="3FF27EDA">
        <w:rPr>
          <w:rFonts w:ascii="Times New Roman" w:eastAsia="Times New Roman" w:hAnsi="Times New Roman" w:cs="Times New Roman"/>
        </w:rPr>
        <w:t>5</w:t>
      </w:r>
      <w:r w:rsidRPr="3FF27EDA">
        <w:rPr>
          <w:rFonts w:ascii="Times New Roman" w:eastAsia="Times New Roman" w:hAnsi="Times New Roman" w:cs="Times New Roman"/>
        </w:rPr>
        <w:t>. a</w:t>
      </w:r>
    </w:p>
    <w:sectPr w:rsidR="0067040B" w:rsidSect="006E49F6">
      <w:headerReference w:type="default" r:id="rId14"/>
      <w:footerReference w:type="default" r:id="rId15"/>
      <w:pgSz w:w="11906" w:h="16838"/>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4" w:author="Inge Mehide - JUSTDIGI" w:date="2025-08-08T11:58:00Z" w:initials="IM">
    <w:p w14:paraId="40C34990" w14:textId="77777777" w:rsidR="00C6284E" w:rsidRDefault="00885884" w:rsidP="00C6284E">
      <w:pPr>
        <w:pStyle w:val="Kommentaaritekst"/>
      </w:pPr>
      <w:r>
        <w:rPr>
          <w:rStyle w:val="Kommentaariviide"/>
        </w:rPr>
        <w:annotationRef/>
      </w:r>
      <w:r w:rsidR="00C6284E">
        <w:t>Kuigi mitte sisuliselt, siis lauseehituslikult võib eksitada, viidates sõidukitele ja kinnisasjadele.</w:t>
      </w:r>
    </w:p>
  </w:comment>
  <w:comment w:id="12" w:author="Inge Mehide - JUSTDIGI" w:date="2025-08-07T16:55:00Z" w:initials="IM">
    <w:p w14:paraId="70BD6756" w14:textId="4B714B56" w:rsidR="00AC2A30" w:rsidRDefault="00521306" w:rsidP="00AC2A30">
      <w:pPr>
        <w:pStyle w:val="Kommentaaritekst"/>
      </w:pPr>
      <w:r>
        <w:rPr>
          <w:rStyle w:val="Kommentaariviide"/>
        </w:rPr>
        <w:annotationRef/>
      </w:r>
      <w:r w:rsidR="00AC2A30">
        <w:t xml:space="preserve">Sõna </w:t>
      </w:r>
      <w:r w:rsidR="00AC2A30">
        <w:rPr>
          <w:i/>
          <w:iCs/>
        </w:rPr>
        <w:t xml:space="preserve">omama </w:t>
      </w:r>
      <w:r w:rsidR="00AC2A30">
        <w:t xml:space="preserve">võiks eesti keeles vältida, isegi kui tegemist on omanikuga. Sobib öelda </w:t>
      </w:r>
      <w:r w:rsidR="00AC2A30">
        <w:rPr>
          <w:i/>
          <w:iCs/>
        </w:rPr>
        <w:t>taotlejal on</w:t>
      </w:r>
      <w:r w:rsidR="00AC2A30">
        <w:t xml:space="preserve"> või punkti 5 eeskujul </w:t>
      </w:r>
      <w:r w:rsidR="00AC2A30">
        <w:rPr>
          <w:i/>
          <w:iCs/>
        </w:rPr>
        <w:t>taotlejale kuulub</w:t>
      </w:r>
      <w:r w:rsidR="00AC2A30">
        <w:t>.</w:t>
      </w:r>
    </w:p>
  </w:comment>
  <w:comment w:id="24" w:author="Inge Mehide - JUSTDIGI" w:date="2025-08-07T17:12:00Z" w:initials="IM">
    <w:p w14:paraId="4E80A736" w14:textId="77777777" w:rsidR="00115F35" w:rsidRDefault="00E3781A" w:rsidP="00115F35">
      <w:pPr>
        <w:pStyle w:val="Kommentaaritekst"/>
      </w:pPr>
      <w:r>
        <w:rPr>
          <w:rStyle w:val="Kommentaariviide"/>
        </w:rPr>
        <w:annotationRef/>
      </w:r>
      <w:r w:rsidR="00115F35">
        <w:rPr>
          <w:i/>
          <w:iCs/>
        </w:rPr>
        <w:t>Täiendav vajadus</w:t>
      </w:r>
      <w:r w:rsidR="00115F35">
        <w:t xml:space="preserve"> ei sobi öelda, tekib küsimus, mida see vajadus täiendab. </w:t>
      </w:r>
    </w:p>
  </w:comment>
  <w:comment w:id="26" w:author="Inge Mehide - JUSTDIGI" w:date="2025-08-08T09:25:00Z" w:initials="IM">
    <w:p w14:paraId="60DD9894" w14:textId="77777777" w:rsidR="00572018" w:rsidRDefault="00572018" w:rsidP="00572018">
      <w:pPr>
        <w:pStyle w:val="Kommentaaritekst"/>
      </w:pPr>
      <w:r>
        <w:rPr>
          <w:rStyle w:val="Kommentaariviide"/>
        </w:rPr>
        <w:annotationRef/>
      </w:r>
      <w:r>
        <w:t>Kas koos selle sõnaga on tähendus teistsugune kui ilma selle sõnata?</w:t>
      </w:r>
    </w:p>
  </w:comment>
  <w:comment w:id="29" w:author="Inge Mehide - JUSTDIGI" w:date="2025-08-07T17:17:00Z" w:initials="IM">
    <w:p w14:paraId="2C989AB9" w14:textId="77777777" w:rsidR="009F0297" w:rsidRDefault="00154F3D" w:rsidP="009F0297">
      <w:pPr>
        <w:pStyle w:val="Kommentaaritekst"/>
      </w:pPr>
      <w:r>
        <w:rPr>
          <w:rStyle w:val="Kommentaariviide"/>
        </w:rPr>
        <w:annotationRef/>
      </w:r>
      <w:r w:rsidR="009F0297">
        <w:t xml:space="preserve">Sõnajärge muutmata võib jääda mulje, et varaline seis tuleb välja selgitada ühe aasta jooksul. Võimalik on ka selline sõnastus: /---/ hiljemalt neljanda ühe aasta jooksul esitatud taotluse korral. </w:t>
      </w:r>
    </w:p>
  </w:comment>
  <w:comment w:id="34" w:author="Inge Mehide - JUSTDIGI" w:date="2025-08-08T09:33:00Z" w:initials="IM">
    <w:p w14:paraId="79FA064A" w14:textId="77777777" w:rsidR="00011099" w:rsidRDefault="00935829" w:rsidP="00011099">
      <w:pPr>
        <w:pStyle w:val="Kommentaaritekst"/>
      </w:pPr>
      <w:r>
        <w:rPr>
          <w:rStyle w:val="Kommentaariviide"/>
        </w:rPr>
        <w:annotationRef/>
      </w:r>
      <w:r w:rsidR="00011099">
        <w:t xml:space="preserve">Selles paragrahvis kasutatakse kehtivas seaduses vaid sõna </w:t>
      </w:r>
      <w:r w:rsidR="00011099">
        <w:rPr>
          <w:i/>
          <w:iCs/>
        </w:rPr>
        <w:t>taotleja</w:t>
      </w:r>
      <w:r w:rsidR="00011099">
        <w:t>, tuleks järgida sõnastuse ühtlust (paraku ei ole seda seaduses läbivalt järgitud).</w:t>
      </w:r>
    </w:p>
  </w:comment>
  <w:comment w:id="39" w:author="Inge Mehide - JUSTDIGI" w:date="2025-08-08T09:31:00Z" w:initials="IM">
    <w:p w14:paraId="6BB15E76" w14:textId="197475AF" w:rsidR="008C786B" w:rsidRDefault="008C786B" w:rsidP="008C786B">
      <w:pPr>
        <w:pStyle w:val="Kommentaaritekst"/>
      </w:pPr>
      <w:r>
        <w:rPr>
          <w:rStyle w:val="Kommentaariviide"/>
        </w:rPr>
        <w:annotationRef/>
      </w:r>
      <w:r>
        <w:t>Kehtivas seaduses on see nii sõnastatud.</w:t>
      </w:r>
    </w:p>
  </w:comment>
  <w:comment w:id="46" w:author="Maria Sults - JUSTDIGI" w:date="2025-08-15T12:25:00Z" w:initials="MS">
    <w:p w14:paraId="25B31007" w14:textId="77777777" w:rsidR="000E5327" w:rsidRDefault="00960083" w:rsidP="000E5327">
      <w:pPr>
        <w:pStyle w:val="Kommentaaritekst"/>
      </w:pPr>
      <w:r>
        <w:rPr>
          <w:rStyle w:val="Kommentaariviide"/>
        </w:rPr>
        <w:annotationRef/>
      </w:r>
      <w:r w:rsidR="000E5327">
        <w:t>Kordame JDM varem esitatud märkust: SK-st nähtub, et kehtivas normis olev termin "inimväärne äraelamine" tekitab küsimusi, on hinnanguline väide ja raskesti mõõdetav, siis asendatakse see termin terminiga "esmane toimetulek". Ka esmast toimetulekut on võimalik erinevalt sisustada ja seetõttu teeme ettepaneku vaidluste vältimiseks ja õigusselguse tagamiseks muudetav termin ka SHS-s defineerida.</w:t>
      </w:r>
    </w:p>
  </w:comment>
  <w:comment w:id="47" w:author="Inge Mehide - JUSTDIGI" w:date="2025-08-08T12:05:00Z" w:initials="IM">
    <w:p w14:paraId="74580C42" w14:textId="1AB68235" w:rsidR="00A14067" w:rsidRDefault="00A14067" w:rsidP="00A14067">
      <w:pPr>
        <w:pStyle w:val="Kommentaaritekst"/>
      </w:pPr>
      <w:r>
        <w:rPr>
          <w:rStyle w:val="Kommentaariviide"/>
        </w:rPr>
        <w:annotationRef/>
      </w:r>
      <w:r>
        <w:t>Koma kustutada.</w:t>
      </w:r>
    </w:p>
  </w:comment>
  <w:comment w:id="52" w:author="Inge Mehide - JUSTDIGI" w:date="2025-08-08T11:03:00Z" w:initials="IM">
    <w:p w14:paraId="105828CB" w14:textId="2AF45A70" w:rsidR="003A3960" w:rsidRDefault="008828C0" w:rsidP="003A3960">
      <w:pPr>
        <w:pStyle w:val="Kommentaaritekst"/>
      </w:pPr>
      <w:r>
        <w:rPr>
          <w:rStyle w:val="Kommentaariviide"/>
        </w:rPr>
        <w:annotationRef/>
      </w:r>
      <w:r w:rsidR="003A3960">
        <w:t xml:space="preserve">Sõna </w:t>
      </w:r>
      <w:r w:rsidR="003A3960">
        <w:rPr>
          <w:i/>
          <w:iCs/>
        </w:rPr>
        <w:t xml:space="preserve">summa </w:t>
      </w:r>
      <w:r w:rsidR="003A3960">
        <w:t>väljendabki toetuse suurust, seega ei ole sellist fraasi enam vaja.</w:t>
      </w:r>
    </w:p>
  </w:comment>
  <w:comment w:id="57" w:author="Inge Mehide - JUSTDIGI" w:date="2025-08-08T11:13:00Z" w:initials="IM">
    <w:p w14:paraId="22709132" w14:textId="77777777" w:rsidR="004D0A90" w:rsidRDefault="00C01E15" w:rsidP="004D0A90">
      <w:pPr>
        <w:pStyle w:val="Kommentaaritekst"/>
      </w:pPr>
      <w:r>
        <w:rPr>
          <w:rStyle w:val="Kommentaariviide"/>
        </w:rPr>
        <w:annotationRef/>
      </w:r>
      <w:r w:rsidR="004D0A90">
        <w:t xml:space="preserve">Kas siin peetakse silmas raamatupidamislikku arvestamist või siiski määramist või maksmist? </w:t>
      </w:r>
    </w:p>
  </w:comment>
  <w:comment w:id="58" w:author="Inge Mehide - JUSTDIGI" w:date="2025-08-08T11:43:00Z" w:initials="IM">
    <w:p w14:paraId="7ECCEB2E" w14:textId="77777777" w:rsidR="00183FC4" w:rsidRDefault="00220C27" w:rsidP="00183FC4">
      <w:pPr>
        <w:pStyle w:val="Kommentaaritekst"/>
      </w:pPr>
      <w:r>
        <w:rPr>
          <w:rStyle w:val="Kommentaariviide"/>
        </w:rPr>
        <w:annotationRef/>
      </w:r>
      <w:r w:rsidR="00183FC4">
        <w:t>Kas täpsem poleks, et on kohustatud tasuma, mitte tasumise tagama? Muidu peaks ta tõendama tagamise, mitte tasumise.</w:t>
      </w:r>
    </w:p>
  </w:comment>
  <w:comment w:id="60" w:author="Inge Mehide - JUSTDIGI" w:date="2025-08-08T11:42:00Z" w:initials="IM">
    <w:p w14:paraId="0F70C7A6" w14:textId="72BE8962" w:rsidR="00324534" w:rsidRDefault="00324534" w:rsidP="00324534">
      <w:pPr>
        <w:pStyle w:val="Kommentaaritekst"/>
      </w:pPr>
      <w:r>
        <w:rPr>
          <w:rStyle w:val="Kommentaariviide"/>
        </w:rPr>
        <w:annotationRef/>
      </w:r>
      <w:r>
        <w:t>Kulusid ei saa tasuda, nende eest saab tasuda.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0C34990" w15:done="0"/>
  <w15:commentEx w15:paraId="70BD6756" w15:done="0"/>
  <w15:commentEx w15:paraId="4E80A736" w15:done="0"/>
  <w15:commentEx w15:paraId="60DD9894" w15:done="0"/>
  <w15:commentEx w15:paraId="2C989AB9" w15:done="0"/>
  <w15:commentEx w15:paraId="79FA064A" w15:done="0"/>
  <w15:commentEx w15:paraId="6BB15E76" w15:done="0"/>
  <w15:commentEx w15:paraId="25B31007" w15:done="0"/>
  <w15:commentEx w15:paraId="74580C42" w15:done="0"/>
  <w15:commentEx w15:paraId="105828CB" w15:done="0"/>
  <w15:commentEx w15:paraId="22709132" w15:done="0"/>
  <w15:commentEx w15:paraId="7ECCEB2E" w15:done="0"/>
  <w15:commentEx w15:paraId="0F70C7A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7441750" w16cex:dateUtc="2025-08-08T08:58:00Z"/>
  <w16cex:commentExtensible w16cex:durableId="26D38A25" w16cex:dateUtc="2025-08-07T13:55:00Z"/>
  <w16cex:commentExtensible w16cex:durableId="106F598A" w16cex:dateUtc="2025-08-07T14:12:00Z"/>
  <w16cex:commentExtensible w16cex:durableId="0696AF11" w16cex:dateUtc="2025-08-08T06:25:00Z"/>
  <w16cex:commentExtensible w16cex:durableId="5BFE2984" w16cex:dateUtc="2025-08-07T14:17:00Z"/>
  <w16cex:commentExtensible w16cex:durableId="3D2713F3" w16cex:dateUtc="2025-08-08T06:33:00Z"/>
  <w16cex:commentExtensible w16cex:durableId="0FA10DFD" w16cex:dateUtc="2025-08-08T06:31:00Z"/>
  <w16cex:commentExtensible w16cex:durableId="26454C1E" w16cex:dateUtc="2025-08-15T09:25:00Z"/>
  <w16cex:commentExtensible w16cex:durableId="5B71C894" w16cex:dateUtc="2025-08-08T09:05:00Z"/>
  <w16cex:commentExtensible w16cex:durableId="2B0D0F54" w16cex:dateUtc="2025-08-08T08:03:00Z"/>
  <w16cex:commentExtensible w16cex:durableId="129FB7AB" w16cex:dateUtc="2025-08-08T08:13:00Z"/>
  <w16cex:commentExtensible w16cex:durableId="58F4AEF8" w16cex:dateUtc="2025-08-08T08:43:00Z"/>
  <w16cex:commentExtensible w16cex:durableId="03C83A35" w16cex:dateUtc="2025-08-08T08: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0C34990" w16cid:durableId="27441750"/>
  <w16cid:commentId w16cid:paraId="70BD6756" w16cid:durableId="26D38A25"/>
  <w16cid:commentId w16cid:paraId="4E80A736" w16cid:durableId="106F598A"/>
  <w16cid:commentId w16cid:paraId="60DD9894" w16cid:durableId="0696AF11"/>
  <w16cid:commentId w16cid:paraId="2C989AB9" w16cid:durableId="5BFE2984"/>
  <w16cid:commentId w16cid:paraId="79FA064A" w16cid:durableId="3D2713F3"/>
  <w16cid:commentId w16cid:paraId="6BB15E76" w16cid:durableId="0FA10DFD"/>
  <w16cid:commentId w16cid:paraId="25B31007" w16cid:durableId="26454C1E"/>
  <w16cid:commentId w16cid:paraId="74580C42" w16cid:durableId="5B71C894"/>
  <w16cid:commentId w16cid:paraId="105828CB" w16cid:durableId="2B0D0F54"/>
  <w16cid:commentId w16cid:paraId="22709132" w16cid:durableId="129FB7AB"/>
  <w16cid:commentId w16cid:paraId="7ECCEB2E" w16cid:durableId="58F4AEF8"/>
  <w16cid:commentId w16cid:paraId="0F70C7A6" w16cid:durableId="03C83A3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5EC593" w14:textId="77777777" w:rsidR="00BD0DD0" w:rsidRDefault="00BD0DD0" w:rsidP="003B355A">
      <w:pPr>
        <w:spacing w:after="0" w:line="240" w:lineRule="auto"/>
      </w:pPr>
      <w:r>
        <w:separator/>
      </w:r>
    </w:p>
  </w:endnote>
  <w:endnote w:type="continuationSeparator" w:id="0">
    <w:p w14:paraId="2319B5BC" w14:textId="77777777" w:rsidR="00BD0DD0" w:rsidRDefault="00BD0DD0" w:rsidP="003B355A">
      <w:pPr>
        <w:spacing w:after="0" w:line="240" w:lineRule="auto"/>
      </w:pPr>
      <w:r>
        <w:continuationSeparator/>
      </w:r>
    </w:p>
  </w:endnote>
  <w:endnote w:type="continuationNotice" w:id="1">
    <w:p w14:paraId="20F47643" w14:textId="77777777" w:rsidR="00BD0DD0" w:rsidRDefault="00BD0D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Times New Roman">
    <w:panose1 w:val="02020603050405020304"/>
    <w:charset w:val="BA"/>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0572370"/>
      <w:docPartObj>
        <w:docPartGallery w:val="Page Numbers (Bottom of Page)"/>
        <w:docPartUnique/>
      </w:docPartObj>
    </w:sdtPr>
    <w:sdtContent>
      <w:p w14:paraId="1A64EB62" w14:textId="16F9EDB6" w:rsidR="003B355A" w:rsidRDefault="003B355A">
        <w:pPr>
          <w:pStyle w:val="Jalus"/>
          <w:jc w:val="center"/>
        </w:pPr>
        <w:r>
          <w:fldChar w:fldCharType="begin"/>
        </w:r>
        <w:r>
          <w:instrText>PAGE   \* MERGEFORMAT</w:instrText>
        </w:r>
        <w:r>
          <w:fldChar w:fldCharType="separate"/>
        </w:r>
        <w:r>
          <w:t>2</w:t>
        </w:r>
        <w:r>
          <w:fldChar w:fldCharType="end"/>
        </w:r>
      </w:p>
    </w:sdtContent>
  </w:sdt>
  <w:p w14:paraId="6AF85D2B" w14:textId="77777777" w:rsidR="003B355A" w:rsidRDefault="003B355A">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D64309" w14:textId="77777777" w:rsidR="00BD0DD0" w:rsidRDefault="00BD0DD0" w:rsidP="003B355A">
      <w:pPr>
        <w:spacing w:after="0" w:line="240" w:lineRule="auto"/>
      </w:pPr>
      <w:r>
        <w:separator/>
      </w:r>
    </w:p>
  </w:footnote>
  <w:footnote w:type="continuationSeparator" w:id="0">
    <w:p w14:paraId="6975B6CD" w14:textId="77777777" w:rsidR="00BD0DD0" w:rsidRDefault="00BD0DD0" w:rsidP="003B355A">
      <w:pPr>
        <w:spacing w:after="0" w:line="240" w:lineRule="auto"/>
      </w:pPr>
      <w:r>
        <w:continuationSeparator/>
      </w:r>
    </w:p>
  </w:footnote>
  <w:footnote w:type="continuationNotice" w:id="1">
    <w:p w14:paraId="71BBAF36" w14:textId="77777777" w:rsidR="00BD0DD0" w:rsidRDefault="00BD0DD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BF46F1A" w14:paraId="72EB06FE" w14:textId="77777777" w:rsidTr="5408C4CA">
      <w:trPr>
        <w:trHeight w:val="300"/>
      </w:trPr>
      <w:tc>
        <w:tcPr>
          <w:tcW w:w="3020" w:type="dxa"/>
        </w:tcPr>
        <w:p w14:paraId="2413A2FE" w14:textId="74BEB344" w:rsidR="6BF46F1A" w:rsidRDefault="6BF46F1A" w:rsidP="5408C4CA">
          <w:pPr>
            <w:pStyle w:val="Pis"/>
            <w:ind w:left="-115"/>
          </w:pPr>
        </w:p>
      </w:tc>
      <w:tc>
        <w:tcPr>
          <w:tcW w:w="3020" w:type="dxa"/>
        </w:tcPr>
        <w:p w14:paraId="72EBA000" w14:textId="442F2161" w:rsidR="6BF46F1A" w:rsidRDefault="6BF46F1A" w:rsidP="5408C4CA">
          <w:pPr>
            <w:pStyle w:val="Pis"/>
            <w:jc w:val="center"/>
          </w:pPr>
        </w:p>
      </w:tc>
      <w:tc>
        <w:tcPr>
          <w:tcW w:w="3020" w:type="dxa"/>
        </w:tcPr>
        <w:p w14:paraId="4E07AFCD" w14:textId="23891504" w:rsidR="6BF46F1A" w:rsidRDefault="6BF46F1A" w:rsidP="5408C4CA">
          <w:pPr>
            <w:pStyle w:val="Pis"/>
            <w:ind w:right="-115"/>
            <w:jc w:val="right"/>
          </w:pPr>
        </w:p>
      </w:tc>
    </w:tr>
  </w:tbl>
  <w:p w14:paraId="1511A853" w14:textId="416D7B97" w:rsidR="6BF46F1A" w:rsidRDefault="6BF46F1A" w:rsidP="5408C4CA">
    <w:pPr>
      <w:pStyle w:val="Pis"/>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ge Mehide - JUSTDIGI">
    <w15:presenceInfo w15:providerId="AD" w15:userId="S::inge.mehide@justdigi.ee::1eca034a-f563-49f5-9c71-9e46c56faaec"/>
  </w15:person>
  <w15:person w15:author="Maria Sults - JUSTDIGI">
    <w15:presenceInfo w15:providerId="AD" w15:userId="S::maria.sults@justdigi.ee::7e8fc527-d8b9-474d-8b31-477573ede36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6DC"/>
    <w:rsid w:val="0000328D"/>
    <w:rsid w:val="000047F2"/>
    <w:rsid w:val="00010562"/>
    <w:rsid w:val="00011059"/>
    <w:rsid w:val="00011099"/>
    <w:rsid w:val="0001362B"/>
    <w:rsid w:val="000138F6"/>
    <w:rsid w:val="00020C65"/>
    <w:rsid w:val="00023FFF"/>
    <w:rsid w:val="00026C9B"/>
    <w:rsid w:val="00035A07"/>
    <w:rsid w:val="00037940"/>
    <w:rsid w:val="000425F5"/>
    <w:rsid w:val="00046DA9"/>
    <w:rsid w:val="00050720"/>
    <w:rsid w:val="00054C1E"/>
    <w:rsid w:val="000633E6"/>
    <w:rsid w:val="000686FC"/>
    <w:rsid w:val="000703B7"/>
    <w:rsid w:val="00072A2E"/>
    <w:rsid w:val="000757F5"/>
    <w:rsid w:val="00076E4C"/>
    <w:rsid w:val="0007769F"/>
    <w:rsid w:val="00082AA8"/>
    <w:rsid w:val="000839FF"/>
    <w:rsid w:val="00090788"/>
    <w:rsid w:val="00090F5F"/>
    <w:rsid w:val="000917EB"/>
    <w:rsid w:val="00091C3F"/>
    <w:rsid w:val="000932FF"/>
    <w:rsid w:val="000A305B"/>
    <w:rsid w:val="000A6289"/>
    <w:rsid w:val="000B03DE"/>
    <w:rsid w:val="000B339F"/>
    <w:rsid w:val="000B3B0E"/>
    <w:rsid w:val="000B6B02"/>
    <w:rsid w:val="000C1AE9"/>
    <w:rsid w:val="000D3E48"/>
    <w:rsid w:val="000D58F3"/>
    <w:rsid w:val="000D72C3"/>
    <w:rsid w:val="000E160F"/>
    <w:rsid w:val="000E330C"/>
    <w:rsid w:val="000E3352"/>
    <w:rsid w:val="000E5327"/>
    <w:rsid w:val="000F02CE"/>
    <w:rsid w:val="000F0B69"/>
    <w:rsid w:val="000F0D58"/>
    <w:rsid w:val="000F3F5B"/>
    <w:rsid w:val="000F5450"/>
    <w:rsid w:val="00101C91"/>
    <w:rsid w:val="00102DA6"/>
    <w:rsid w:val="00111871"/>
    <w:rsid w:val="00113911"/>
    <w:rsid w:val="0011424B"/>
    <w:rsid w:val="0011452E"/>
    <w:rsid w:val="00115507"/>
    <w:rsid w:val="00115F35"/>
    <w:rsid w:val="0011658F"/>
    <w:rsid w:val="00117C69"/>
    <w:rsid w:val="00117E7F"/>
    <w:rsid w:val="00121AB5"/>
    <w:rsid w:val="001238C5"/>
    <w:rsid w:val="00123966"/>
    <w:rsid w:val="00130C51"/>
    <w:rsid w:val="00130CED"/>
    <w:rsid w:val="001313CC"/>
    <w:rsid w:val="00134BB5"/>
    <w:rsid w:val="00135777"/>
    <w:rsid w:val="001409CE"/>
    <w:rsid w:val="00140F3E"/>
    <w:rsid w:val="00147D9D"/>
    <w:rsid w:val="00150A21"/>
    <w:rsid w:val="00150A3F"/>
    <w:rsid w:val="001525B6"/>
    <w:rsid w:val="00153988"/>
    <w:rsid w:val="00154C49"/>
    <w:rsid w:val="00154F3D"/>
    <w:rsid w:val="00160468"/>
    <w:rsid w:val="0016341F"/>
    <w:rsid w:val="0017198A"/>
    <w:rsid w:val="00173884"/>
    <w:rsid w:val="00175B83"/>
    <w:rsid w:val="00177078"/>
    <w:rsid w:val="00177D3D"/>
    <w:rsid w:val="00180E6D"/>
    <w:rsid w:val="00182471"/>
    <w:rsid w:val="00182AFF"/>
    <w:rsid w:val="00182C2D"/>
    <w:rsid w:val="00183FC4"/>
    <w:rsid w:val="0018720F"/>
    <w:rsid w:val="00190A82"/>
    <w:rsid w:val="00190C66"/>
    <w:rsid w:val="001A1F11"/>
    <w:rsid w:val="001A672D"/>
    <w:rsid w:val="001B0295"/>
    <w:rsid w:val="001B1114"/>
    <w:rsid w:val="001B24D7"/>
    <w:rsid w:val="001B4A10"/>
    <w:rsid w:val="001B59F9"/>
    <w:rsid w:val="001B6ABD"/>
    <w:rsid w:val="001C2FDE"/>
    <w:rsid w:val="001C3EAF"/>
    <w:rsid w:val="001C553F"/>
    <w:rsid w:val="001D1A29"/>
    <w:rsid w:val="001D1B2E"/>
    <w:rsid w:val="001D4886"/>
    <w:rsid w:val="001E0E87"/>
    <w:rsid w:val="001E2086"/>
    <w:rsid w:val="001E488C"/>
    <w:rsid w:val="001E5B33"/>
    <w:rsid w:val="001E6BFC"/>
    <w:rsid w:val="001F0BF5"/>
    <w:rsid w:val="001F1DDA"/>
    <w:rsid w:val="001F6ABB"/>
    <w:rsid w:val="001F7420"/>
    <w:rsid w:val="001F7A6B"/>
    <w:rsid w:val="002010FC"/>
    <w:rsid w:val="002032BB"/>
    <w:rsid w:val="00205340"/>
    <w:rsid w:val="00206D40"/>
    <w:rsid w:val="00216624"/>
    <w:rsid w:val="00220C27"/>
    <w:rsid w:val="00221FCD"/>
    <w:rsid w:val="0022256B"/>
    <w:rsid w:val="00222B96"/>
    <w:rsid w:val="00222EDD"/>
    <w:rsid w:val="00227BCF"/>
    <w:rsid w:val="00235D48"/>
    <w:rsid w:val="002435E6"/>
    <w:rsid w:val="00245D35"/>
    <w:rsid w:val="00245FE3"/>
    <w:rsid w:val="00250285"/>
    <w:rsid w:val="00250E49"/>
    <w:rsid w:val="00251E67"/>
    <w:rsid w:val="002533EF"/>
    <w:rsid w:val="002537D7"/>
    <w:rsid w:val="00253811"/>
    <w:rsid w:val="00254BF2"/>
    <w:rsid w:val="00255023"/>
    <w:rsid w:val="00255859"/>
    <w:rsid w:val="002564BC"/>
    <w:rsid w:val="00256F6A"/>
    <w:rsid w:val="00257770"/>
    <w:rsid w:val="002607F5"/>
    <w:rsid w:val="00262F1D"/>
    <w:rsid w:val="00263D1B"/>
    <w:rsid w:val="00264AFC"/>
    <w:rsid w:val="00265DAF"/>
    <w:rsid w:val="00266E37"/>
    <w:rsid w:val="00272A0E"/>
    <w:rsid w:val="00275889"/>
    <w:rsid w:val="00276821"/>
    <w:rsid w:val="0027688C"/>
    <w:rsid w:val="00276C2F"/>
    <w:rsid w:val="002778FA"/>
    <w:rsid w:val="00281298"/>
    <w:rsid w:val="0028263A"/>
    <w:rsid w:val="00284960"/>
    <w:rsid w:val="002904F8"/>
    <w:rsid w:val="002952EE"/>
    <w:rsid w:val="00295EF6"/>
    <w:rsid w:val="00296001"/>
    <w:rsid w:val="002A4D18"/>
    <w:rsid w:val="002A63DD"/>
    <w:rsid w:val="002B08D7"/>
    <w:rsid w:val="002B5873"/>
    <w:rsid w:val="002B72E3"/>
    <w:rsid w:val="002C1054"/>
    <w:rsid w:val="002C267B"/>
    <w:rsid w:val="002C417F"/>
    <w:rsid w:val="002C6928"/>
    <w:rsid w:val="002C6FF5"/>
    <w:rsid w:val="002D48BE"/>
    <w:rsid w:val="002D4D21"/>
    <w:rsid w:val="002D659B"/>
    <w:rsid w:val="002D6CA5"/>
    <w:rsid w:val="002D73C2"/>
    <w:rsid w:val="002E10B8"/>
    <w:rsid w:val="002E1E11"/>
    <w:rsid w:val="002E2055"/>
    <w:rsid w:val="002F2A33"/>
    <w:rsid w:val="002F2A3D"/>
    <w:rsid w:val="002F3890"/>
    <w:rsid w:val="002F458A"/>
    <w:rsid w:val="002F6D4F"/>
    <w:rsid w:val="002F79CF"/>
    <w:rsid w:val="0030340A"/>
    <w:rsid w:val="00303D2D"/>
    <w:rsid w:val="00304481"/>
    <w:rsid w:val="00305E65"/>
    <w:rsid w:val="0031599B"/>
    <w:rsid w:val="00323B22"/>
    <w:rsid w:val="00324534"/>
    <w:rsid w:val="00332861"/>
    <w:rsid w:val="00335159"/>
    <w:rsid w:val="0034048A"/>
    <w:rsid w:val="00343AF3"/>
    <w:rsid w:val="00344744"/>
    <w:rsid w:val="00345289"/>
    <w:rsid w:val="00347B2A"/>
    <w:rsid w:val="00347B93"/>
    <w:rsid w:val="0035076E"/>
    <w:rsid w:val="00350EB6"/>
    <w:rsid w:val="0035213C"/>
    <w:rsid w:val="00354663"/>
    <w:rsid w:val="0035694B"/>
    <w:rsid w:val="00362538"/>
    <w:rsid w:val="00363296"/>
    <w:rsid w:val="00364160"/>
    <w:rsid w:val="0036441C"/>
    <w:rsid w:val="0036523C"/>
    <w:rsid w:val="00365CEA"/>
    <w:rsid w:val="00365F4B"/>
    <w:rsid w:val="0036643D"/>
    <w:rsid w:val="00370BA9"/>
    <w:rsid w:val="003716F3"/>
    <w:rsid w:val="00371A49"/>
    <w:rsid w:val="003748F5"/>
    <w:rsid w:val="0037505F"/>
    <w:rsid w:val="003826C4"/>
    <w:rsid w:val="00383C63"/>
    <w:rsid w:val="00384DBE"/>
    <w:rsid w:val="00384F52"/>
    <w:rsid w:val="00386A8A"/>
    <w:rsid w:val="003920C7"/>
    <w:rsid w:val="00395AA0"/>
    <w:rsid w:val="00396686"/>
    <w:rsid w:val="00397047"/>
    <w:rsid w:val="003A1916"/>
    <w:rsid w:val="003A3960"/>
    <w:rsid w:val="003A3ACB"/>
    <w:rsid w:val="003A6F38"/>
    <w:rsid w:val="003A7090"/>
    <w:rsid w:val="003A7FB0"/>
    <w:rsid w:val="003B007D"/>
    <w:rsid w:val="003B0EE8"/>
    <w:rsid w:val="003B355A"/>
    <w:rsid w:val="003B64A4"/>
    <w:rsid w:val="003D2B63"/>
    <w:rsid w:val="003D4477"/>
    <w:rsid w:val="003D4970"/>
    <w:rsid w:val="003E15E3"/>
    <w:rsid w:val="003E3078"/>
    <w:rsid w:val="003E747C"/>
    <w:rsid w:val="003F1832"/>
    <w:rsid w:val="003F5D29"/>
    <w:rsid w:val="003F5EA1"/>
    <w:rsid w:val="003F644D"/>
    <w:rsid w:val="004038E0"/>
    <w:rsid w:val="00404390"/>
    <w:rsid w:val="004047DC"/>
    <w:rsid w:val="00404ABA"/>
    <w:rsid w:val="00404ACA"/>
    <w:rsid w:val="0040691D"/>
    <w:rsid w:val="00406C07"/>
    <w:rsid w:val="004167F1"/>
    <w:rsid w:val="00417FDB"/>
    <w:rsid w:val="0042042F"/>
    <w:rsid w:val="00420B1E"/>
    <w:rsid w:val="00424A47"/>
    <w:rsid w:val="00424FBF"/>
    <w:rsid w:val="00426508"/>
    <w:rsid w:val="004267DA"/>
    <w:rsid w:val="00427FC3"/>
    <w:rsid w:val="00433809"/>
    <w:rsid w:val="00435956"/>
    <w:rsid w:val="00435A6D"/>
    <w:rsid w:val="00442F3C"/>
    <w:rsid w:val="00444B88"/>
    <w:rsid w:val="0045171E"/>
    <w:rsid w:val="0045313A"/>
    <w:rsid w:val="004567C9"/>
    <w:rsid w:val="00456C0C"/>
    <w:rsid w:val="0046144D"/>
    <w:rsid w:val="00461D82"/>
    <w:rsid w:val="004624BF"/>
    <w:rsid w:val="0046476D"/>
    <w:rsid w:val="0046E60D"/>
    <w:rsid w:val="00471394"/>
    <w:rsid w:val="0047168A"/>
    <w:rsid w:val="00476C9E"/>
    <w:rsid w:val="00481C50"/>
    <w:rsid w:val="00491968"/>
    <w:rsid w:val="0049200B"/>
    <w:rsid w:val="00492480"/>
    <w:rsid w:val="00496DCB"/>
    <w:rsid w:val="00496EEA"/>
    <w:rsid w:val="004A5185"/>
    <w:rsid w:val="004B0B9B"/>
    <w:rsid w:val="004B35F9"/>
    <w:rsid w:val="004B3859"/>
    <w:rsid w:val="004B57EE"/>
    <w:rsid w:val="004B7D12"/>
    <w:rsid w:val="004C12CC"/>
    <w:rsid w:val="004C465A"/>
    <w:rsid w:val="004D0A90"/>
    <w:rsid w:val="004E0A68"/>
    <w:rsid w:val="004E1CC2"/>
    <w:rsid w:val="004E2194"/>
    <w:rsid w:val="004E5264"/>
    <w:rsid w:val="004F3D99"/>
    <w:rsid w:val="00500F93"/>
    <w:rsid w:val="0050153C"/>
    <w:rsid w:val="005018BD"/>
    <w:rsid w:val="0050621F"/>
    <w:rsid w:val="00506DBE"/>
    <w:rsid w:val="00512D64"/>
    <w:rsid w:val="00513B78"/>
    <w:rsid w:val="00520D50"/>
    <w:rsid w:val="00520EFD"/>
    <w:rsid w:val="00520F4C"/>
    <w:rsid w:val="00521306"/>
    <w:rsid w:val="0052254F"/>
    <w:rsid w:val="0052493D"/>
    <w:rsid w:val="00526A6A"/>
    <w:rsid w:val="005323C3"/>
    <w:rsid w:val="005329F9"/>
    <w:rsid w:val="00533CC8"/>
    <w:rsid w:val="00533E58"/>
    <w:rsid w:val="00536709"/>
    <w:rsid w:val="00536E96"/>
    <w:rsid w:val="005425DD"/>
    <w:rsid w:val="00542B9E"/>
    <w:rsid w:val="005443D4"/>
    <w:rsid w:val="00545CE0"/>
    <w:rsid w:val="005466AE"/>
    <w:rsid w:val="005473FE"/>
    <w:rsid w:val="0055088D"/>
    <w:rsid w:val="00553A4A"/>
    <w:rsid w:val="00553D2A"/>
    <w:rsid w:val="00554D8C"/>
    <w:rsid w:val="005577A1"/>
    <w:rsid w:val="005613D1"/>
    <w:rsid w:val="0056184B"/>
    <w:rsid w:val="00562560"/>
    <w:rsid w:val="00563E3C"/>
    <w:rsid w:val="00570C10"/>
    <w:rsid w:val="00571767"/>
    <w:rsid w:val="00572018"/>
    <w:rsid w:val="005724B7"/>
    <w:rsid w:val="00572891"/>
    <w:rsid w:val="005730DD"/>
    <w:rsid w:val="0057376B"/>
    <w:rsid w:val="00577BCE"/>
    <w:rsid w:val="00581946"/>
    <w:rsid w:val="00582D35"/>
    <w:rsid w:val="005860B5"/>
    <w:rsid w:val="00587432"/>
    <w:rsid w:val="00593CF0"/>
    <w:rsid w:val="0059720A"/>
    <w:rsid w:val="00597DD3"/>
    <w:rsid w:val="005A5AA0"/>
    <w:rsid w:val="005A7992"/>
    <w:rsid w:val="005B0193"/>
    <w:rsid w:val="005B0DF8"/>
    <w:rsid w:val="005B2BFA"/>
    <w:rsid w:val="005B40F8"/>
    <w:rsid w:val="005B602C"/>
    <w:rsid w:val="005B6F1F"/>
    <w:rsid w:val="005B77D8"/>
    <w:rsid w:val="005C2198"/>
    <w:rsid w:val="005C4436"/>
    <w:rsid w:val="005C490A"/>
    <w:rsid w:val="005D16D8"/>
    <w:rsid w:val="005D187D"/>
    <w:rsid w:val="005E1F73"/>
    <w:rsid w:val="005F0A84"/>
    <w:rsid w:val="005F6FF9"/>
    <w:rsid w:val="006017B1"/>
    <w:rsid w:val="00602BEF"/>
    <w:rsid w:val="0060733F"/>
    <w:rsid w:val="006118AD"/>
    <w:rsid w:val="00611DED"/>
    <w:rsid w:val="00617BB1"/>
    <w:rsid w:val="00617F1D"/>
    <w:rsid w:val="00623703"/>
    <w:rsid w:val="00625496"/>
    <w:rsid w:val="00625CEF"/>
    <w:rsid w:val="00626397"/>
    <w:rsid w:val="00626D4B"/>
    <w:rsid w:val="00633E04"/>
    <w:rsid w:val="00634239"/>
    <w:rsid w:val="00636597"/>
    <w:rsid w:val="0063768A"/>
    <w:rsid w:val="00640504"/>
    <w:rsid w:val="006569A6"/>
    <w:rsid w:val="00656E36"/>
    <w:rsid w:val="006574C5"/>
    <w:rsid w:val="0066057D"/>
    <w:rsid w:val="00660B71"/>
    <w:rsid w:val="00661B96"/>
    <w:rsid w:val="00661C1C"/>
    <w:rsid w:val="00661E80"/>
    <w:rsid w:val="0066249C"/>
    <w:rsid w:val="006636E9"/>
    <w:rsid w:val="0067040B"/>
    <w:rsid w:val="00673C66"/>
    <w:rsid w:val="00675E4D"/>
    <w:rsid w:val="0067689E"/>
    <w:rsid w:val="00676B9B"/>
    <w:rsid w:val="00683880"/>
    <w:rsid w:val="00685823"/>
    <w:rsid w:val="006930E4"/>
    <w:rsid w:val="006963C8"/>
    <w:rsid w:val="00696C69"/>
    <w:rsid w:val="006A18E1"/>
    <w:rsid w:val="006A4DAF"/>
    <w:rsid w:val="006B03DA"/>
    <w:rsid w:val="006B4C7F"/>
    <w:rsid w:val="006B7064"/>
    <w:rsid w:val="006C03CA"/>
    <w:rsid w:val="006C33B5"/>
    <w:rsid w:val="006C5672"/>
    <w:rsid w:val="006C60FB"/>
    <w:rsid w:val="006C7301"/>
    <w:rsid w:val="006D1EEA"/>
    <w:rsid w:val="006D3BE9"/>
    <w:rsid w:val="006D5E81"/>
    <w:rsid w:val="006D75FF"/>
    <w:rsid w:val="006D7861"/>
    <w:rsid w:val="006E49A9"/>
    <w:rsid w:val="006E49F6"/>
    <w:rsid w:val="006E6793"/>
    <w:rsid w:val="006E72A6"/>
    <w:rsid w:val="006F64DB"/>
    <w:rsid w:val="006F6A7A"/>
    <w:rsid w:val="00701FBE"/>
    <w:rsid w:val="007045B0"/>
    <w:rsid w:val="0070699A"/>
    <w:rsid w:val="00710E3B"/>
    <w:rsid w:val="00711835"/>
    <w:rsid w:val="00712AC4"/>
    <w:rsid w:val="00721DC7"/>
    <w:rsid w:val="007220F3"/>
    <w:rsid w:val="007230F1"/>
    <w:rsid w:val="00723BEF"/>
    <w:rsid w:val="00733149"/>
    <w:rsid w:val="00733D53"/>
    <w:rsid w:val="0073617C"/>
    <w:rsid w:val="00736EC1"/>
    <w:rsid w:val="00740C3E"/>
    <w:rsid w:val="00740FC2"/>
    <w:rsid w:val="007438E8"/>
    <w:rsid w:val="00744E12"/>
    <w:rsid w:val="007470F4"/>
    <w:rsid w:val="0075367E"/>
    <w:rsid w:val="00753E34"/>
    <w:rsid w:val="00755463"/>
    <w:rsid w:val="007560C4"/>
    <w:rsid w:val="00760558"/>
    <w:rsid w:val="00765554"/>
    <w:rsid w:val="0078383B"/>
    <w:rsid w:val="00785C1C"/>
    <w:rsid w:val="00791845"/>
    <w:rsid w:val="00796132"/>
    <w:rsid w:val="007A0104"/>
    <w:rsid w:val="007A2ADB"/>
    <w:rsid w:val="007A7A7A"/>
    <w:rsid w:val="007B28F1"/>
    <w:rsid w:val="007B37BD"/>
    <w:rsid w:val="007B69B7"/>
    <w:rsid w:val="007B7E41"/>
    <w:rsid w:val="007C0A58"/>
    <w:rsid w:val="007D1CCC"/>
    <w:rsid w:val="007D33CF"/>
    <w:rsid w:val="007D3C6B"/>
    <w:rsid w:val="007D5DE1"/>
    <w:rsid w:val="007E0B44"/>
    <w:rsid w:val="007E217B"/>
    <w:rsid w:val="007E31C9"/>
    <w:rsid w:val="007E78D4"/>
    <w:rsid w:val="007E79C8"/>
    <w:rsid w:val="007F4732"/>
    <w:rsid w:val="007F4BCC"/>
    <w:rsid w:val="007F6E5E"/>
    <w:rsid w:val="00801211"/>
    <w:rsid w:val="0080322E"/>
    <w:rsid w:val="00803751"/>
    <w:rsid w:val="008056B6"/>
    <w:rsid w:val="008113AE"/>
    <w:rsid w:val="00813532"/>
    <w:rsid w:val="00814A67"/>
    <w:rsid w:val="008155C1"/>
    <w:rsid w:val="0082463D"/>
    <w:rsid w:val="008260A5"/>
    <w:rsid w:val="00833A07"/>
    <w:rsid w:val="0084078E"/>
    <w:rsid w:val="00840BE4"/>
    <w:rsid w:val="00840E81"/>
    <w:rsid w:val="00841979"/>
    <w:rsid w:val="00841CC8"/>
    <w:rsid w:val="008503F2"/>
    <w:rsid w:val="008527FE"/>
    <w:rsid w:val="00852FAB"/>
    <w:rsid w:val="0085470E"/>
    <w:rsid w:val="008572B6"/>
    <w:rsid w:val="00860B5E"/>
    <w:rsid w:val="008613E2"/>
    <w:rsid w:val="0086188D"/>
    <w:rsid w:val="008626BF"/>
    <w:rsid w:val="008644F5"/>
    <w:rsid w:val="00864E13"/>
    <w:rsid w:val="00870CB8"/>
    <w:rsid w:val="00871834"/>
    <w:rsid w:val="008824AE"/>
    <w:rsid w:val="008828C0"/>
    <w:rsid w:val="008830AF"/>
    <w:rsid w:val="00885884"/>
    <w:rsid w:val="00885A2D"/>
    <w:rsid w:val="00891F3F"/>
    <w:rsid w:val="00892F57"/>
    <w:rsid w:val="00894766"/>
    <w:rsid w:val="0089609D"/>
    <w:rsid w:val="00896462"/>
    <w:rsid w:val="008968D4"/>
    <w:rsid w:val="008A1776"/>
    <w:rsid w:val="008A2B3D"/>
    <w:rsid w:val="008A39FF"/>
    <w:rsid w:val="008A450D"/>
    <w:rsid w:val="008B0EF7"/>
    <w:rsid w:val="008B2155"/>
    <w:rsid w:val="008B2209"/>
    <w:rsid w:val="008B2BE2"/>
    <w:rsid w:val="008B3FBD"/>
    <w:rsid w:val="008B4866"/>
    <w:rsid w:val="008B7521"/>
    <w:rsid w:val="008C1808"/>
    <w:rsid w:val="008C338E"/>
    <w:rsid w:val="008C786B"/>
    <w:rsid w:val="008D0ED3"/>
    <w:rsid w:val="008D0FE8"/>
    <w:rsid w:val="008D4F5A"/>
    <w:rsid w:val="008E4B2E"/>
    <w:rsid w:val="008E58FD"/>
    <w:rsid w:val="008E6225"/>
    <w:rsid w:val="008F0DC7"/>
    <w:rsid w:val="008F16A2"/>
    <w:rsid w:val="008F23E7"/>
    <w:rsid w:val="008F7F12"/>
    <w:rsid w:val="00903630"/>
    <w:rsid w:val="009059B4"/>
    <w:rsid w:val="0090715D"/>
    <w:rsid w:val="009109F0"/>
    <w:rsid w:val="00910F57"/>
    <w:rsid w:val="00910F5B"/>
    <w:rsid w:val="009113D2"/>
    <w:rsid w:val="00912ED9"/>
    <w:rsid w:val="0091424A"/>
    <w:rsid w:val="00925EBF"/>
    <w:rsid w:val="009270B5"/>
    <w:rsid w:val="00930805"/>
    <w:rsid w:val="009312DE"/>
    <w:rsid w:val="00933FA0"/>
    <w:rsid w:val="00934213"/>
    <w:rsid w:val="00935829"/>
    <w:rsid w:val="0094403B"/>
    <w:rsid w:val="00945581"/>
    <w:rsid w:val="00946FE1"/>
    <w:rsid w:val="00952BA8"/>
    <w:rsid w:val="0095330A"/>
    <w:rsid w:val="009546DC"/>
    <w:rsid w:val="00956D5E"/>
    <w:rsid w:val="00956D79"/>
    <w:rsid w:val="00957493"/>
    <w:rsid w:val="00960083"/>
    <w:rsid w:val="00962B62"/>
    <w:rsid w:val="009667E3"/>
    <w:rsid w:val="00967E2B"/>
    <w:rsid w:val="00975E0F"/>
    <w:rsid w:val="009774BA"/>
    <w:rsid w:val="009811B5"/>
    <w:rsid w:val="00982F44"/>
    <w:rsid w:val="009849C8"/>
    <w:rsid w:val="00985132"/>
    <w:rsid w:val="00986552"/>
    <w:rsid w:val="00986A16"/>
    <w:rsid w:val="00990AD0"/>
    <w:rsid w:val="00990D37"/>
    <w:rsid w:val="0099263A"/>
    <w:rsid w:val="0099502A"/>
    <w:rsid w:val="00995607"/>
    <w:rsid w:val="00995A4A"/>
    <w:rsid w:val="00995B5C"/>
    <w:rsid w:val="00996BB2"/>
    <w:rsid w:val="00997FFA"/>
    <w:rsid w:val="009A1DE7"/>
    <w:rsid w:val="009A4196"/>
    <w:rsid w:val="009A7655"/>
    <w:rsid w:val="009B21F9"/>
    <w:rsid w:val="009B2921"/>
    <w:rsid w:val="009B303B"/>
    <w:rsid w:val="009B36EC"/>
    <w:rsid w:val="009B37FC"/>
    <w:rsid w:val="009B7E6B"/>
    <w:rsid w:val="009C0BAC"/>
    <w:rsid w:val="009C342E"/>
    <w:rsid w:val="009C43C0"/>
    <w:rsid w:val="009D3814"/>
    <w:rsid w:val="009D38DC"/>
    <w:rsid w:val="009D4086"/>
    <w:rsid w:val="009D4A8E"/>
    <w:rsid w:val="009D5A3E"/>
    <w:rsid w:val="009E2CAD"/>
    <w:rsid w:val="009E3F19"/>
    <w:rsid w:val="009E4149"/>
    <w:rsid w:val="009E5392"/>
    <w:rsid w:val="009E551C"/>
    <w:rsid w:val="009F0297"/>
    <w:rsid w:val="009F18A3"/>
    <w:rsid w:val="009F1EFA"/>
    <w:rsid w:val="009F6E04"/>
    <w:rsid w:val="00A00058"/>
    <w:rsid w:val="00A0316D"/>
    <w:rsid w:val="00A046E3"/>
    <w:rsid w:val="00A05BD3"/>
    <w:rsid w:val="00A06E37"/>
    <w:rsid w:val="00A06F39"/>
    <w:rsid w:val="00A121B2"/>
    <w:rsid w:val="00A12EEF"/>
    <w:rsid w:val="00A14067"/>
    <w:rsid w:val="00A174B6"/>
    <w:rsid w:val="00A17F4A"/>
    <w:rsid w:val="00A20E84"/>
    <w:rsid w:val="00A217C9"/>
    <w:rsid w:val="00A22DC4"/>
    <w:rsid w:val="00A23582"/>
    <w:rsid w:val="00A32C86"/>
    <w:rsid w:val="00A35405"/>
    <w:rsid w:val="00A414E7"/>
    <w:rsid w:val="00A455AD"/>
    <w:rsid w:val="00A471BC"/>
    <w:rsid w:val="00A4774B"/>
    <w:rsid w:val="00A503F7"/>
    <w:rsid w:val="00A53581"/>
    <w:rsid w:val="00A53B3D"/>
    <w:rsid w:val="00A6131E"/>
    <w:rsid w:val="00A6166E"/>
    <w:rsid w:val="00A616D5"/>
    <w:rsid w:val="00A627D9"/>
    <w:rsid w:val="00A63807"/>
    <w:rsid w:val="00A64F26"/>
    <w:rsid w:val="00A65988"/>
    <w:rsid w:val="00A6CD92"/>
    <w:rsid w:val="00A709CE"/>
    <w:rsid w:val="00A71834"/>
    <w:rsid w:val="00A71FF2"/>
    <w:rsid w:val="00A76455"/>
    <w:rsid w:val="00A80A39"/>
    <w:rsid w:val="00A81E46"/>
    <w:rsid w:val="00A836E5"/>
    <w:rsid w:val="00A83BA2"/>
    <w:rsid w:val="00A83EC3"/>
    <w:rsid w:val="00A87675"/>
    <w:rsid w:val="00A955F6"/>
    <w:rsid w:val="00A976BF"/>
    <w:rsid w:val="00AA1480"/>
    <w:rsid w:val="00AA1EA3"/>
    <w:rsid w:val="00AA257D"/>
    <w:rsid w:val="00AA44F7"/>
    <w:rsid w:val="00AA4F3A"/>
    <w:rsid w:val="00AB002E"/>
    <w:rsid w:val="00AB510E"/>
    <w:rsid w:val="00AB5CE4"/>
    <w:rsid w:val="00AB613A"/>
    <w:rsid w:val="00AB74E2"/>
    <w:rsid w:val="00AC1138"/>
    <w:rsid w:val="00AC2994"/>
    <w:rsid w:val="00AC2A30"/>
    <w:rsid w:val="00AC54CB"/>
    <w:rsid w:val="00AD0D7C"/>
    <w:rsid w:val="00AD3605"/>
    <w:rsid w:val="00AD3C88"/>
    <w:rsid w:val="00AD4032"/>
    <w:rsid w:val="00AD774C"/>
    <w:rsid w:val="00AE291E"/>
    <w:rsid w:val="00AE613C"/>
    <w:rsid w:val="00AE79A0"/>
    <w:rsid w:val="00AF4350"/>
    <w:rsid w:val="00AF7E69"/>
    <w:rsid w:val="00B00DDE"/>
    <w:rsid w:val="00B100E6"/>
    <w:rsid w:val="00B114A0"/>
    <w:rsid w:val="00B17329"/>
    <w:rsid w:val="00B1789F"/>
    <w:rsid w:val="00B201B4"/>
    <w:rsid w:val="00B22740"/>
    <w:rsid w:val="00B230FD"/>
    <w:rsid w:val="00B237ED"/>
    <w:rsid w:val="00B2459F"/>
    <w:rsid w:val="00B30AC9"/>
    <w:rsid w:val="00B36223"/>
    <w:rsid w:val="00B372F6"/>
    <w:rsid w:val="00B374F3"/>
    <w:rsid w:val="00B379F3"/>
    <w:rsid w:val="00B37C18"/>
    <w:rsid w:val="00B40F23"/>
    <w:rsid w:val="00B4586B"/>
    <w:rsid w:val="00B45CAD"/>
    <w:rsid w:val="00B461BB"/>
    <w:rsid w:val="00B515B1"/>
    <w:rsid w:val="00B51B8B"/>
    <w:rsid w:val="00B51E98"/>
    <w:rsid w:val="00B52394"/>
    <w:rsid w:val="00B52450"/>
    <w:rsid w:val="00B53F63"/>
    <w:rsid w:val="00B54815"/>
    <w:rsid w:val="00B60E9D"/>
    <w:rsid w:val="00B61942"/>
    <w:rsid w:val="00B63855"/>
    <w:rsid w:val="00B6451B"/>
    <w:rsid w:val="00B645C3"/>
    <w:rsid w:val="00B64B8B"/>
    <w:rsid w:val="00B707B1"/>
    <w:rsid w:val="00B708F2"/>
    <w:rsid w:val="00B72C17"/>
    <w:rsid w:val="00B75205"/>
    <w:rsid w:val="00B75B3C"/>
    <w:rsid w:val="00B768E0"/>
    <w:rsid w:val="00B77001"/>
    <w:rsid w:val="00B81820"/>
    <w:rsid w:val="00B81C04"/>
    <w:rsid w:val="00B84019"/>
    <w:rsid w:val="00B84174"/>
    <w:rsid w:val="00B8512A"/>
    <w:rsid w:val="00B86C4C"/>
    <w:rsid w:val="00B96E7C"/>
    <w:rsid w:val="00B979FA"/>
    <w:rsid w:val="00BA00AB"/>
    <w:rsid w:val="00BA03D9"/>
    <w:rsid w:val="00BA03FE"/>
    <w:rsid w:val="00BA1688"/>
    <w:rsid w:val="00BA33B8"/>
    <w:rsid w:val="00BA3CDD"/>
    <w:rsid w:val="00BA7650"/>
    <w:rsid w:val="00BAC373"/>
    <w:rsid w:val="00BB40BB"/>
    <w:rsid w:val="00BB7810"/>
    <w:rsid w:val="00BC1E06"/>
    <w:rsid w:val="00BC21F5"/>
    <w:rsid w:val="00BC2218"/>
    <w:rsid w:val="00BC3742"/>
    <w:rsid w:val="00BC488A"/>
    <w:rsid w:val="00BC6327"/>
    <w:rsid w:val="00BC74A8"/>
    <w:rsid w:val="00BD0DD0"/>
    <w:rsid w:val="00BD4605"/>
    <w:rsid w:val="00BD7114"/>
    <w:rsid w:val="00BE0C1E"/>
    <w:rsid w:val="00BF2FBF"/>
    <w:rsid w:val="00BF5B0B"/>
    <w:rsid w:val="00BF6DC9"/>
    <w:rsid w:val="00BF7F93"/>
    <w:rsid w:val="00C007FE"/>
    <w:rsid w:val="00C0159D"/>
    <w:rsid w:val="00C01E15"/>
    <w:rsid w:val="00C04FED"/>
    <w:rsid w:val="00C077B1"/>
    <w:rsid w:val="00C11E88"/>
    <w:rsid w:val="00C143AE"/>
    <w:rsid w:val="00C14B62"/>
    <w:rsid w:val="00C14CAC"/>
    <w:rsid w:val="00C161CD"/>
    <w:rsid w:val="00C179D5"/>
    <w:rsid w:val="00C201FF"/>
    <w:rsid w:val="00C24B08"/>
    <w:rsid w:val="00C25D17"/>
    <w:rsid w:val="00C2759C"/>
    <w:rsid w:val="00C30B41"/>
    <w:rsid w:val="00C338DB"/>
    <w:rsid w:val="00C33F25"/>
    <w:rsid w:val="00C35A06"/>
    <w:rsid w:val="00C35E68"/>
    <w:rsid w:val="00C36C6E"/>
    <w:rsid w:val="00C4555A"/>
    <w:rsid w:val="00C455A7"/>
    <w:rsid w:val="00C50D6B"/>
    <w:rsid w:val="00C522C5"/>
    <w:rsid w:val="00C52E3C"/>
    <w:rsid w:val="00C6125B"/>
    <w:rsid w:val="00C62498"/>
    <w:rsid w:val="00C6284E"/>
    <w:rsid w:val="00C63D55"/>
    <w:rsid w:val="00C64B27"/>
    <w:rsid w:val="00C713AE"/>
    <w:rsid w:val="00C73113"/>
    <w:rsid w:val="00C75948"/>
    <w:rsid w:val="00C80DE3"/>
    <w:rsid w:val="00C935D7"/>
    <w:rsid w:val="00C95665"/>
    <w:rsid w:val="00C9632C"/>
    <w:rsid w:val="00C96B7E"/>
    <w:rsid w:val="00CA2AEB"/>
    <w:rsid w:val="00CA320C"/>
    <w:rsid w:val="00CA360E"/>
    <w:rsid w:val="00CB1189"/>
    <w:rsid w:val="00CB1E37"/>
    <w:rsid w:val="00CB2A47"/>
    <w:rsid w:val="00CB3E12"/>
    <w:rsid w:val="00CB51D9"/>
    <w:rsid w:val="00CB61E6"/>
    <w:rsid w:val="00CB6931"/>
    <w:rsid w:val="00CD2115"/>
    <w:rsid w:val="00CD45E8"/>
    <w:rsid w:val="00CE1052"/>
    <w:rsid w:val="00CE3DE9"/>
    <w:rsid w:val="00CE70FE"/>
    <w:rsid w:val="00CF136C"/>
    <w:rsid w:val="00CF44EE"/>
    <w:rsid w:val="00D0065B"/>
    <w:rsid w:val="00D00FCD"/>
    <w:rsid w:val="00D03DFB"/>
    <w:rsid w:val="00D062EA"/>
    <w:rsid w:val="00D06DBC"/>
    <w:rsid w:val="00D12623"/>
    <w:rsid w:val="00D12A56"/>
    <w:rsid w:val="00D155D2"/>
    <w:rsid w:val="00D17ECD"/>
    <w:rsid w:val="00D20167"/>
    <w:rsid w:val="00D231F2"/>
    <w:rsid w:val="00D23846"/>
    <w:rsid w:val="00D2772D"/>
    <w:rsid w:val="00D357C8"/>
    <w:rsid w:val="00D370D4"/>
    <w:rsid w:val="00D433E2"/>
    <w:rsid w:val="00D472E2"/>
    <w:rsid w:val="00D5111F"/>
    <w:rsid w:val="00D5567D"/>
    <w:rsid w:val="00D56FE3"/>
    <w:rsid w:val="00D6720F"/>
    <w:rsid w:val="00D707D6"/>
    <w:rsid w:val="00D71A80"/>
    <w:rsid w:val="00D7605E"/>
    <w:rsid w:val="00D763BC"/>
    <w:rsid w:val="00D76E80"/>
    <w:rsid w:val="00D802E1"/>
    <w:rsid w:val="00D8085C"/>
    <w:rsid w:val="00D8442B"/>
    <w:rsid w:val="00D85D01"/>
    <w:rsid w:val="00D86062"/>
    <w:rsid w:val="00D86482"/>
    <w:rsid w:val="00D95972"/>
    <w:rsid w:val="00DA42B2"/>
    <w:rsid w:val="00DA6AA3"/>
    <w:rsid w:val="00DA6C91"/>
    <w:rsid w:val="00DA7EFE"/>
    <w:rsid w:val="00DB2F4B"/>
    <w:rsid w:val="00DB4363"/>
    <w:rsid w:val="00DC03E2"/>
    <w:rsid w:val="00DC33DB"/>
    <w:rsid w:val="00DC3733"/>
    <w:rsid w:val="00DC7836"/>
    <w:rsid w:val="00DD1C05"/>
    <w:rsid w:val="00DD5B61"/>
    <w:rsid w:val="00DD5D84"/>
    <w:rsid w:val="00DE0F3A"/>
    <w:rsid w:val="00DE2AC9"/>
    <w:rsid w:val="00DF203D"/>
    <w:rsid w:val="00DF4091"/>
    <w:rsid w:val="00DF43B7"/>
    <w:rsid w:val="00DF4580"/>
    <w:rsid w:val="00E00087"/>
    <w:rsid w:val="00E01AC6"/>
    <w:rsid w:val="00E039A9"/>
    <w:rsid w:val="00E051D9"/>
    <w:rsid w:val="00E05760"/>
    <w:rsid w:val="00E08081"/>
    <w:rsid w:val="00E107EE"/>
    <w:rsid w:val="00E165AD"/>
    <w:rsid w:val="00E16E28"/>
    <w:rsid w:val="00E2255F"/>
    <w:rsid w:val="00E232AE"/>
    <w:rsid w:val="00E24720"/>
    <w:rsid w:val="00E330FE"/>
    <w:rsid w:val="00E3781A"/>
    <w:rsid w:val="00E37E07"/>
    <w:rsid w:val="00E449F2"/>
    <w:rsid w:val="00E45E3F"/>
    <w:rsid w:val="00E45E70"/>
    <w:rsid w:val="00E52B67"/>
    <w:rsid w:val="00E55284"/>
    <w:rsid w:val="00E55EBA"/>
    <w:rsid w:val="00E60322"/>
    <w:rsid w:val="00E62E87"/>
    <w:rsid w:val="00E65FB2"/>
    <w:rsid w:val="00E66F91"/>
    <w:rsid w:val="00E66FFB"/>
    <w:rsid w:val="00E6719E"/>
    <w:rsid w:val="00E6788F"/>
    <w:rsid w:val="00E705D5"/>
    <w:rsid w:val="00E70C25"/>
    <w:rsid w:val="00E73AA0"/>
    <w:rsid w:val="00E74158"/>
    <w:rsid w:val="00E82EE2"/>
    <w:rsid w:val="00E914C0"/>
    <w:rsid w:val="00E9419F"/>
    <w:rsid w:val="00E968F7"/>
    <w:rsid w:val="00EA00FA"/>
    <w:rsid w:val="00EA07B8"/>
    <w:rsid w:val="00EA20C3"/>
    <w:rsid w:val="00EA2267"/>
    <w:rsid w:val="00EA64C1"/>
    <w:rsid w:val="00EA7DD5"/>
    <w:rsid w:val="00EB5373"/>
    <w:rsid w:val="00EB61E0"/>
    <w:rsid w:val="00EB7C0B"/>
    <w:rsid w:val="00EC387D"/>
    <w:rsid w:val="00EC415F"/>
    <w:rsid w:val="00EC5577"/>
    <w:rsid w:val="00EC7E3A"/>
    <w:rsid w:val="00ED32A6"/>
    <w:rsid w:val="00ED4450"/>
    <w:rsid w:val="00EE016F"/>
    <w:rsid w:val="00EE0B02"/>
    <w:rsid w:val="00EE20FB"/>
    <w:rsid w:val="00EE2D24"/>
    <w:rsid w:val="00EE36C4"/>
    <w:rsid w:val="00EF110F"/>
    <w:rsid w:val="00EF4BB2"/>
    <w:rsid w:val="00EF4D5C"/>
    <w:rsid w:val="00EF4E32"/>
    <w:rsid w:val="00EF563D"/>
    <w:rsid w:val="00EF6AF4"/>
    <w:rsid w:val="00EF6F9F"/>
    <w:rsid w:val="00F02DEB"/>
    <w:rsid w:val="00F055B5"/>
    <w:rsid w:val="00F06114"/>
    <w:rsid w:val="00F14C82"/>
    <w:rsid w:val="00F20A4D"/>
    <w:rsid w:val="00F22719"/>
    <w:rsid w:val="00F22FD0"/>
    <w:rsid w:val="00F23E59"/>
    <w:rsid w:val="00F25B2A"/>
    <w:rsid w:val="00F26B21"/>
    <w:rsid w:val="00F27D3A"/>
    <w:rsid w:val="00F44EE6"/>
    <w:rsid w:val="00F450E5"/>
    <w:rsid w:val="00F45C61"/>
    <w:rsid w:val="00F50429"/>
    <w:rsid w:val="00F533FE"/>
    <w:rsid w:val="00F535A2"/>
    <w:rsid w:val="00F5563E"/>
    <w:rsid w:val="00F62E13"/>
    <w:rsid w:val="00F71C1E"/>
    <w:rsid w:val="00F72041"/>
    <w:rsid w:val="00F72E0E"/>
    <w:rsid w:val="00F7436B"/>
    <w:rsid w:val="00F743DC"/>
    <w:rsid w:val="00F7613E"/>
    <w:rsid w:val="00F76973"/>
    <w:rsid w:val="00F76B74"/>
    <w:rsid w:val="00F81FA6"/>
    <w:rsid w:val="00F84780"/>
    <w:rsid w:val="00F944D8"/>
    <w:rsid w:val="00F94B6D"/>
    <w:rsid w:val="00F959E5"/>
    <w:rsid w:val="00F95C08"/>
    <w:rsid w:val="00F95E7F"/>
    <w:rsid w:val="00F96EF7"/>
    <w:rsid w:val="00FA46C0"/>
    <w:rsid w:val="00FA7D76"/>
    <w:rsid w:val="00FB03BF"/>
    <w:rsid w:val="00FB112A"/>
    <w:rsid w:val="00FB145C"/>
    <w:rsid w:val="00FB22BA"/>
    <w:rsid w:val="00FB78EC"/>
    <w:rsid w:val="00FB78ED"/>
    <w:rsid w:val="00FC05DA"/>
    <w:rsid w:val="00FC16E6"/>
    <w:rsid w:val="00FC199D"/>
    <w:rsid w:val="00FC1D20"/>
    <w:rsid w:val="00FC1F19"/>
    <w:rsid w:val="00FC3F29"/>
    <w:rsid w:val="00FC4DC9"/>
    <w:rsid w:val="00FC53E5"/>
    <w:rsid w:val="00FD4EF5"/>
    <w:rsid w:val="00FE4211"/>
    <w:rsid w:val="00FF06E3"/>
    <w:rsid w:val="00FF4FF6"/>
    <w:rsid w:val="00FF9866"/>
    <w:rsid w:val="01040C6D"/>
    <w:rsid w:val="011D9AF8"/>
    <w:rsid w:val="0196617D"/>
    <w:rsid w:val="01DF6CD0"/>
    <w:rsid w:val="020E1FCC"/>
    <w:rsid w:val="024A409F"/>
    <w:rsid w:val="02575048"/>
    <w:rsid w:val="0258FE90"/>
    <w:rsid w:val="0259CF67"/>
    <w:rsid w:val="0296521A"/>
    <w:rsid w:val="02A31916"/>
    <w:rsid w:val="02F55234"/>
    <w:rsid w:val="03728ECC"/>
    <w:rsid w:val="0384F9D8"/>
    <w:rsid w:val="03B49BEB"/>
    <w:rsid w:val="03B7B077"/>
    <w:rsid w:val="03BAE221"/>
    <w:rsid w:val="03C208CB"/>
    <w:rsid w:val="03CE2A84"/>
    <w:rsid w:val="03ED0D9A"/>
    <w:rsid w:val="03FA8360"/>
    <w:rsid w:val="043B95CB"/>
    <w:rsid w:val="045EE061"/>
    <w:rsid w:val="0471C06B"/>
    <w:rsid w:val="04A80278"/>
    <w:rsid w:val="04B1C66D"/>
    <w:rsid w:val="04D73137"/>
    <w:rsid w:val="051A67C0"/>
    <w:rsid w:val="05474826"/>
    <w:rsid w:val="055B09A8"/>
    <w:rsid w:val="05669543"/>
    <w:rsid w:val="05A8BE50"/>
    <w:rsid w:val="060A9227"/>
    <w:rsid w:val="061635F7"/>
    <w:rsid w:val="06178E75"/>
    <w:rsid w:val="063223F1"/>
    <w:rsid w:val="0653966A"/>
    <w:rsid w:val="0678BFBC"/>
    <w:rsid w:val="06845174"/>
    <w:rsid w:val="0703A18E"/>
    <w:rsid w:val="070FFFCB"/>
    <w:rsid w:val="0719DAF2"/>
    <w:rsid w:val="0726EA5C"/>
    <w:rsid w:val="0727BC21"/>
    <w:rsid w:val="07309D2D"/>
    <w:rsid w:val="0769E5C2"/>
    <w:rsid w:val="0772082E"/>
    <w:rsid w:val="07954D73"/>
    <w:rsid w:val="07AA302C"/>
    <w:rsid w:val="07CB42DC"/>
    <w:rsid w:val="07DE8E00"/>
    <w:rsid w:val="07EE97A2"/>
    <w:rsid w:val="07F0DB61"/>
    <w:rsid w:val="07F437D9"/>
    <w:rsid w:val="07F56C88"/>
    <w:rsid w:val="084BAEEC"/>
    <w:rsid w:val="089EA66F"/>
    <w:rsid w:val="08C34DE4"/>
    <w:rsid w:val="08C62D72"/>
    <w:rsid w:val="08EB6AB9"/>
    <w:rsid w:val="090A0469"/>
    <w:rsid w:val="09763904"/>
    <w:rsid w:val="09C2D81F"/>
    <w:rsid w:val="09D0DA4E"/>
    <w:rsid w:val="09EC2C62"/>
    <w:rsid w:val="0A0AAF05"/>
    <w:rsid w:val="0A441D84"/>
    <w:rsid w:val="0A744B30"/>
    <w:rsid w:val="0A85C94E"/>
    <w:rsid w:val="0A9DA152"/>
    <w:rsid w:val="0AA96CDC"/>
    <w:rsid w:val="0AAFD927"/>
    <w:rsid w:val="0ABCDDC3"/>
    <w:rsid w:val="0AFF8D25"/>
    <w:rsid w:val="0B1241E5"/>
    <w:rsid w:val="0B32990D"/>
    <w:rsid w:val="0B4D1D7A"/>
    <w:rsid w:val="0B6D41E6"/>
    <w:rsid w:val="0BB22666"/>
    <w:rsid w:val="0BBB9388"/>
    <w:rsid w:val="0C11709F"/>
    <w:rsid w:val="0C166E9E"/>
    <w:rsid w:val="0C1C8B53"/>
    <w:rsid w:val="0C59DD65"/>
    <w:rsid w:val="0C9B5731"/>
    <w:rsid w:val="0CC7955E"/>
    <w:rsid w:val="0CCA28B3"/>
    <w:rsid w:val="0CCFE2B8"/>
    <w:rsid w:val="0CE4139F"/>
    <w:rsid w:val="0D05C4B8"/>
    <w:rsid w:val="0D5E5EE7"/>
    <w:rsid w:val="0DAC7401"/>
    <w:rsid w:val="0DAFFADE"/>
    <w:rsid w:val="0DC06170"/>
    <w:rsid w:val="0DCCEAAC"/>
    <w:rsid w:val="0E0F87C4"/>
    <w:rsid w:val="0E31C1F0"/>
    <w:rsid w:val="0EB9866A"/>
    <w:rsid w:val="0EC0FB32"/>
    <w:rsid w:val="0EC33E51"/>
    <w:rsid w:val="0EDD2B0D"/>
    <w:rsid w:val="0EF1E42B"/>
    <w:rsid w:val="0EFF5275"/>
    <w:rsid w:val="0F332A02"/>
    <w:rsid w:val="0F348B82"/>
    <w:rsid w:val="0F44254F"/>
    <w:rsid w:val="0F4EDFB3"/>
    <w:rsid w:val="0F5BD08A"/>
    <w:rsid w:val="0FA1BD0A"/>
    <w:rsid w:val="0FA506B5"/>
    <w:rsid w:val="0FB553BE"/>
    <w:rsid w:val="0FFCFBD1"/>
    <w:rsid w:val="10186078"/>
    <w:rsid w:val="10299531"/>
    <w:rsid w:val="102AFCC5"/>
    <w:rsid w:val="102B2B1A"/>
    <w:rsid w:val="103894A1"/>
    <w:rsid w:val="10474C37"/>
    <w:rsid w:val="104A132F"/>
    <w:rsid w:val="106EE462"/>
    <w:rsid w:val="10F74AE0"/>
    <w:rsid w:val="1104E804"/>
    <w:rsid w:val="115FABA5"/>
    <w:rsid w:val="116D5F4A"/>
    <w:rsid w:val="118D976E"/>
    <w:rsid w:val="118E3F6F"/>
    <w:rsid w:val="11E8AA6B"/>
    <w:rsid w:val="11FC5E8B"/>
    <w:rsid w:val="121D45A0"/>
    <w:rsid w:val="124AA21D"/>
    <w:rsid w:val="12622B5C"/>
    <w:rsid w:val="127D689E"/>
    <w:rsid w:val="12B19B83"/>
    <w:rsid w:val="12F12757"/>
    <w:rsid w:val="13201558"/>
    <w:rsid w:val="132EDA99"/>
    <w:rsid w:val="133360B3"/>
    <w:rsid w:val="133D76E8"/>
    <w:rsid w:val="13678646"/>
    <w:rsid w:val="136E68A8"/>
    <w:rsid w:val="137D0E42"/>
    <w:rsid w:val="138A3350"/>
    <w:rsid w:val="13B1BD15"/>
    <w:rsid w:val="13D57903"/>
    <w:rsid w:val="13D8F877"/>
    <w:rsid w:val="13D9E1A3"/>
    <w:rsid w:val="149E598F"/>
    <w:rsid w:val="14B7B788"/>
    <w:rsid w:val="14D28AF5"/>
    <w:rsid w:val="14D2C96A"/>
    <w:rsid w:val="150DF445"/>
    <w:rsid w:val="155F583B"/>
    <w:rsid w:val="156B8612"/>
    <w:rsid w:val="156E148E"/>
    <w:rsid w:val="15730699"/>
    <w:rsid w:val="15CE4B52"/>
    <w:rsid w:val="15D123EA"/>
    <w:rsid w:val="15D6F1E5"/>
    <w:rsid w:val="15E67631"/>
    <w:rsid w:val="15EF28F1"/>
    <w:rsid w:val="168004A6"/>
    <w:rsid w:val="168BBFEF"/>
    <w:rsid w:val="16A1699C"/>
    <w:rsid w:val="16BB75A6"/>
    <w:rsid w:val="16CFF570"/>
    <w:rsid w:val="17172921"/>
    <w:rsid w:val="171805B6"/>
    <w:rsid w:val="171A2359"/>
    <w:rsid w:val="172395D9"/>
    <w:rsid w:val="176131D4"/>
    <w:rsid w:val="176499FB"/>
    <w:rsid w:val="178CEAAA"/>
    <w:rsid w:val="17AFCEE1"/>
    <w:rsid w:val="17C989FD"/>
    <w:rsid w:val="17CAD2CD"/>
    <w:rsid w:val="17D2559F"/>
    <w:rsid w:val="17F2837A"/>
    <w:rsid w:val="183D42FC"/>
    <w:rsid w:val="18A5C584"/>
    <w:rsid w:val="18D7B11B"/>
    <w:rsid w:val="18EC9AC6"/>
    <w:rsid w:val="192C2B8F"/>
    <w:rsid w:val="19B1B782"/>
    <w:rsid w:val="1A0BF143"/>
    <w:rsid w:val="1A1EB2BB"/>
    <w:rsid w:val="1A245D76"/>
    <w:rsid w:val="1A7C035E"/>
    <w:rsid w:val="1A80E1BB"/>
    <w:rsid w:val="1AB8CBD6"/>
    <w:rsid w:val="1AD4506C"/>
    <w:rsid w:val="1AFB93A0"/>
    <w:rsid w:val="1B2A791B"/>
    <w:rsid w:val="1BB3B994"/>
    <w:rsid w:val="1BC09D3C"/>
    <w:rsid w:val="1BD588E4"/>
    <w:rsid w:val="1BDCFF65"/>
    <w:rsid w:val="1C008C8E"/>
    <w:rsid w:val="1C0F78C5"/>
    <w:rsid w:val="1C1C43DB"/>
    <w:rsid w:val="1C1EF73F"/>
    <w:rsid w:val="1C1F6A94"/>
    <w:rsid w:val="1C3B1541"/>
    <w:rsid w:val="1C4FB5EA"/>
    <w:rsid w:val="1C67A7CF"/>
    <w:rsid w:val="1C694F38"/>
    <w:rsid w:val="1CB3F22F"/>
    <w:rsid w:val="1D031D19"/>
    <w:rsid w:val="1D3542AF"/>
    <w:rsid w:val="1DC4E9AA"/>
    <w:rsid w:val="1DF411C0"/>
    <w:rsid w:val="1E0E37E3"/>
    <w:rsid w:val="1E1E40A3"/>
    <w:rsid w:val="1E248B11"/>
    <w:rsid w:val="1E37FAA1"/>
    <w:rsid w:val="1E3CD5AD"/>
    <w:rsid w:val="1E519DEE"/>
    <w:rsid w:val="1E5C0844"/>
    <w:rsid w:val="1E6B6A8C"/>
    <w:rsid w:val="1E7DF08F"/>
    <w:rsid w:val="1EA64759"/>
    <w:rsid w:val="1EA88560"/>
    <w:rsid w:val="1EAD816A"/>
    <w:rsid w:val="1EB8FF1A"/>
    <w:rsid w:val="1EC880BB"/>
    <w:rsid w:val="1F7581B2"/>
    <w:rsid w:val="1F882255"/>
    <w:rsid w:val="1FB5BF12"/>
    <w:rsid w:val="1FC6B735"/>
    <w:rsid w:val="1FDC89AD"/>
    <w:rsid w:val="200BEB6D"/>
    <w:rsid w:val="204ABC0F"/>
    <w:rsid w:val="205DABE0"/>
    <w:rsid w:val="207B3A30"/>
    <w:rsid w:val="20AB1EE1"/>
    <w:rsid w:val="20B67C96"/>
    <w:rsid w:val="20BC6954"/>
    <w:rsid w:val="2123EFF6"/>
    <w:rsid w:val="2129F451"/>
    <w:rsid w:val="213F5FF1"/>
    <w:rsid w:val="214074E0"/>
    <w:rsid w:val="21627FFB"/>
    <w:rsid w:val="216F9B1A"/>
    <w:rsid w:val="2189426E"/>
    <w:rsid w:val="220E7D64"/>
    <w:rsid w:val="223EFDDB"/>
    <w:rsid w:val="22A013C5"/>
    <w:rsid w:val="22CC7F19"/>
    <w:rsid w:val="22D5CE08"/>
    <w:rsid w:val="22E4DB01"/>
    <w:rsid w:val="22EF3775"/>
    <w:rsid w:val="231D1E6F"/>
    <w:rsid w:val="2336189F"/>
    <w:rsid w:val="2339AC92"/>
    <w:rsid w:val="234DA18E"/>
    <w:rsid w:val="237E9D90"/>
    <w:rsid w:val="2395A9A8"/>
    <w:rsid w:val="23F1CFB9"/>
    <w:rsid w:val="23FA941C"/>
    <w:rsid w:val="23FF2DAD"/>
    <w:rsid w:val="248108D6"/>
    <w:rsid w:val="249C8279"/>
    <w:rsid w:val="24AFB1F0"/>
    <w:rsid w:val="2501D710"/>
    <w:rsid w:val="25795D32"/>
    <w:rsid w:val="258E1014"/>
    <w:rsid w:val="25977875"/>
    <w:rsid w:val="25C1E144"/>
    <w:rsid w:val="25E24D25"/>
    <w:rsid w:val="25E85B59"/>
    <w:rsid w:val="26282A47"/>
    <w:rsid w:val="266EBAD4"/>
    <w:rsid w:val="26910BDE"/>
    <w:rsid w:val="26A45F63"/>
    <w:rsid w:val="26B70CBB"/>
    <w:rsid w:val="26BA8998"/>
    <w:rsid w:val="26D8F34D"/>
    <w:rsid w:val="26F4C673"/>
    <w:rsid w:val="270F964C"/>
    <w:rsid w:val="2713517C"/>
    <w:rsid w:val="2729C7D0"/>
    <w:rsid w:val="27328839"/>
    <w:rsid w:val="27427859"/>
    <w:rsid w:val="27801027"/>
    <w:rsid w:val="279175A5"/>
    <w:rsid w:val="2793A55E"/>
    <w:rsid w:val="27B66E77"/>
    <w:rsid w:val="27CDB166"/>
    <w:rsid w:val="27D6EB2A"/>
    <w:rsid w:val="27E55E94"/>
    <w:rsid w:val="27EFFCCE"/>
    <w:rsid w:val="280FFBCD"/>
    <w:rsid w:val="28111329"/>
    <w:rsid w:val="28447E6B"/>
    <w:rsid w:val="28762F1C"/>
    <w:rsid w:val="2885AD52"/>
    <w:rsid w:val="288C3566"/>
    <w:rsid w:val="289DC738"/>
    <w:rsid w:val="29298CF7"/>
    <w:rsid w:val="2945C577"/>
    <w:rsid w:val="29944577"/>
    <w:rsid w:val="299D3500"/>
    <w:rsid w:val="29AFA4E1"/>
    <w:rsid w:val="29CF59BA"/>
    <w:rsid w:val="2A04074E"/>
    <w:rsid w:val="2A08A794"/>
    <w:rsid w:val="2A1D209B"/>
    <w:rsid w:val="2A4E95A7"/>
    <w:rsid w:val="2A67D3A1"/>
    <w:rsid w:val="2AA329C6"/>
    <w:rsid w:val="2AC57429"/>
    <w:rsid w:val="2AC5E048"/>
    <w:rsid w:val="2AC6DF09"/>
    <w:rsid w:val="2AE12A52"/>
    <w:rsid w:val="2AFEF065"/>
    <w:rsid w:val="2BDD3855"/>
    <w:rsid w:val="2BE4EFA4"/>
    <w:rsid w:val="2BF91297"/>
    <w:rsid w:val="2C0E777F"/>
    <w:rsid w:val="2C217A66"/>
    <w:rsid w:val="2C2322C5"/>
    <w:rsid w:val="2C279697"/>
    <w:rsid w:val="2C4302A6"/>
    <w:rsid w:val="2C507576"/>
    <w:rsid w:val="2C86DDB9"/>
    <w:rsid w:val="2C9B59E0"/>
    <w:rsid w:val="2CBCB88E"/>
    <w:rsid w:val="2CBE1042"/>
    <w:rsid w:val="2CC354CC"/>
    <w:rsid w:val="2D627F6F"/>
    <w:rsid w:val="2DBAC6D0"/>
    <w:rsid w:val="2DE276FA"/>
    <w:rsid w:val="2DF1BE32"/>
    <w:rsid w:val="2E084304"/>
    <w:rsid w:val="2E1882AF"/>
    <w:rsid w:val="2E4DB3CA"/>
    <w:rsid w:val="2E677052"/>
    <w:rsid w:val="2E831AC5"/>
    <w:rsid w:val="2EC8F318"/>
    <w:rsid w:val="2ECFC7C8"/>
    <w:rsid w:val="2EDB768B"/>
    <w:rsid w:val="2EEDBBF5"/>
    <w:rsid w:val="2EF7C325"/>
    <w:rsid w:val="2F17C479"/>
    <w:rsid w:val="2F28AA4A"/>
    <w:rsid w:val="2F762BE8"/>
    <w:rsid w:val="2F9D9859"/>
    <w:rsid w:val="2FA467BF"/>
    <w:rsid w:val="2FD0C651"/>
    <w:rsid w:val="2FE59394"/>
    <w:rsid w:val="3018CAEA"/>
    <w:rsid w:val="301935B3"/>
    <w:rsid w:val="3064D17A"/>
    <w:rsid w:val="30F3B4D7"/>
    <w:rsid w:val="3104687E"/>
    <w:rsid w:val="312439FF"/>
    <w:rsid w:val="31471A37"/>
    <w:rsid w:val="31658CA3"/>
    <w:rsid w:val="31C4A1DF"/>
    <w:rsid w:val="31F19BAC"/>
    <w:rsid w:val="31F3C9DE"/>
    <w:rsid w:val="3224CE67"/>
    <w:rsid w:val="323F899E"/>
    <w:rsid w:val="3260AB3D"/>
    <w:rsid w:val="326807A5"/>
    <w:rsid w:val="32806E34"/>
    <w:rsid w:val="3287671B"/>
    <w:rsid w:val="328CA7E5"/>
    <w:rsid w:val="328E88AC"/>
    <w:rsid w:val="329D1E33"/>
    <w:rsid w:val="32AD3722"/>
    <w:rsid w:val="32DEFFD0"/>
    <w:rsid w:val="33031375"/>
    <w:rsid w:val="33482E9F"/>
    <w:rsid w:val="334E7880"/>
    <w:rsid w:val="334F92FF"/>
    <w:rsid w:val="336FC56F"/>
    <w:rsid w:val="338B2975"/>
    <w:rsid w:val="338D5D87"/>
    <w:rsid w:val="338E2686"/>
    <w:rsid w:val="33BB1CAC"/>
    <w:rsid w:val="33BBE539"/>
    <w:rsid w:val="33E385BA"/>
    <w:rsid w:val="33E76A53"/>
    <w:rsid w:val="33F6D701"/>
    <w:rsid w:val="340462CA"/>
    <w:rsid w:val="3417447B"/>
    <w:rsid w:val="34244A8A"/>
    <w:rsid w:val="342AD6B7"/>
    <w:rsid w:val="342B5723"/>
    <w:rsid w:val="342F1730"/>
    <w:rsid w:val="345A3956"/>
    <w:rsid w:val="34A17261"/>
    <w:rsid w:val="34F0C33E"/>
    <w:rsid w:val="3510BA9F"/>
    <w:rsid w:val="3564F373"/>
    <w:rsid w:val="35670683"/>
    <w:rsid w:val="35775ADC"/>
    <w:rsid w:val="357864D8"/>
    <w:rsid w:val="35A1C5F1"/>
    <w:rsid w:val="35B5D170"/>
    <w:rsid w:val="35CD6C66"/>
    <w:rsid w:val="35D508F1"/>
    <w:rsid w:val="36499CAD"/>
    <w:rsid w:val="36705DA4"/>
    <w:rsid w:val="369EF2E6"/>
    <w:rsid w:val="36DE2202"/>
    <w:rsid w:val="36E6D37C"/>
    <w:rsid w:val="37073AD5"/>
    <w:rsid w:val="37167792"/>
    <w:rsid w:val="37379BB3"/>
    <w:rsid w:val="373CA8D0"/>
    <w:rsid w:val="3755A5B7"/>
    <w:rsid w:val="376F3166"/>
    <w:rsid w:val="37C005D6"/>
    <w:rsid w:val="37CB1457"/>
    <w:rsid w:val="37F25460"/>
    <w:rsid w:val="38095996"/>
    <w:rsid w:val="381A8107"/>
    <w:rsid w:val="3854FFFE"/>
    <w:rsid w:val="38562B2C"/>
    <w:rsid w:val="3865FD29"/>
    <w:rsid w:val="38BEB509"/>
    <w:rsid w:val="38D8D721"/>
    <w:rsid w:val="38DCD1A6"/>
    <w:rsid w:val="38F48345"/>
    <w:rsid w:val="38FF1F0B"/>
    <w:rsid w:val="3909BA2D"/>
    <w:rsid w:val="3909D66D"/>
    <w:rsid w:val="3910455B"/>
    <w:rsid w:val="3933723B"/>
    <w:rsid w:val="394C54D4"/>
    <w:rsid w:val="396C22A0"/>
    <w:rsid w:val="39B1CEFE"/>
    <w:rsid w:val="39CAC801"/>
    <w:rsid w:val="39CBBE88"/>
    <w:rsid w:val="39DDF40A"/>
    <w:rsid w:val="39E25046"/>
    <w:rsid w:val="39EEF485"/>
    <w:rsid w:val="3A31C8F0"/>
    <w:rsid w:val="3A483423"/>
    <w:rsid w:val="3A556604"/>
    <w:rsid w:val="3B097658"/>
    <w:rsid w:val="3B45928D"/>
    <w:rsid w:val="3B560415"/>
    <w:rsid w:val="3B5C41CA"/>
    <w:rsid w:val="3B616507"/>
    <w:rsid w:val="3B922A4E"/>
    <w:rsid w:val="3BB2A1E1"/>
    <w:rsid w:val="3BB90A6F"/>
    <w:rsid w:val="3C93DD1F"/>
    <w:rsid w:val="3CAE93D2"/>
    <w:rsid w:val="3CBF729B"/>
    <w:rsid w:val="3CC91517"/>
    <w:rsid w:val="3CC965CF"/>
    <w:rsid w:val="3D5A7827"/>
    <w:rsid w:val="3D7FEA06"/>
    <w:rsid w:val="3D91AD72"/>
    <w:rsid w:val="3DB1AB86"/>
    <w:rsid w:val="3DBD4824"/>
    <w:rsid w:val="3DD32654"/>
    <w:rsid w:val="3DE15BD0"/>
    <w:rsid w:val="3DED8C65"/>
    <w:rsid w:val="3E59E125"/>
    <w:rsid w:val="3E85A352"/>
    <w:rsid w:val="3E89D580"/>
    <w:rsid w:val="3EB2DD06"/>
    <w:rsid w:val="3EBAA326"/>
    <w:rsid w:val="3EC77FB9"/>
    <w:rsid w:val="3F068E15"/>
    <w:rsid w:val="3F13510E"/>
    <w:rsid w:val="3F3FB08C"/>
    <w:rsid w:val="3F4D24B8"/>
    <w:rsid w:val="3F6589F4"/>
    <w:rsid w:val="3F698148"/>
    <w:rsid w:val="3F6E772B"/>
    <w:rsid w:val="3F706528"/>
    <w:rsid w:val="3F87D3FD"/>
    <w:rsid w:val="3F8F7C1B"/>
    <w:rsid w:val="3FEA81B7"/>
    <w:rsid w:val="3FF27EDA"/>
    <w:rsid w:val="3FFCC0CF"/>
    <w:rsid w:val="4017B38B"/>
    <w:rsid w:val="4038DFEC"/>
    <w:rsid w:val="40467B41"/>
    <w:rsid w:val="407B8B39"/>
    <w:rsid w:val="4094B0DF"/>
    <w:rsid w:val="40C06C77"/>
    <w:rsid w:val="40D20DC6"/>
    <w:rsid w:val="40D42B3E"/>
    <w:rsid w:val="41574827"/>
    <w:rsid w:val="41857528"/>
    <w:rsid w:val="41A5CBE4"/>
    <w:rsid w:val="41AE7C7E"/>
    <w:rsid w:val="42005D51"/>
    <w:rsid w:val="4245C212"/>
    <w:rsid w:val="425E9704"/>
    <w:rsid w:val="42685BB8"/>
    <w:rsid w:val="429B2EC3"/>
    <w:rsid w:val="42AC3187"/>
    <w:rsid w:val="42C6B588"/>
    <w:rsid w:val="42C7B73D"/>
    <w:rsid w:val="42CCCCC4"/>
    <w:rsid w:val="42D89F64"/>
    <w:rsid w:val="42F8F663"/>
    <w:rsid w:val="43603E62"/>
    <w:rsid w:val="4362F0F3"/>
    <w:rsid w:val="4380583C"/>
    <w:rsid w:val="438306F7"/>
    <w:rsid w:val="4427E707"/>
    <w:rsid w:val="443F3024"/>
    <w:rsid w:val="4456DB53"/>
    <w:rsid w:val="445DC86A"/>
    <w:rsid w:val="449AA9E7"/>
    <w:rsid w:val="44D05AE3"/>
    <w:rsid w:val="4514C0FC"/>
    <w:rsid w:val="45595D9D"/>
    <w:rsid w:val="4569EB6A"/>
    <w:rsid w:val="45738E93"/>
    <w:rsid w:val="4592D03C"/>
    <w:rsid w:val="45A8EC80"/>
    <w:rsid w:val="45AAD457"/>
    <w:rsid w:val="45C2D3AF"/>
    <w:rsid w:val="45D70DBB"/>
    <w:rsid w:val="4619712C"/>
    <w:rsid w:val="463CC248"/>
    <w:rsid w:val="469F43F5"/>
    <w:rsid w:val="46A654E0"/>
    <w:rsid w:val="46A71593"/>
    <w:rsid w:val="46D56E88"/>
    <w:rsid w:val="46E6DEEF"/>
    <w:rsid w:val="4743C271"/>
    <w:rsid w:val="475139DD"/>
    <w:rsid w:val="47AA8318"/>
    <w:rsid w:val="47DED3A2"/>
    <w:rsid w:val="4828E0AC"/>
    <w:rsid w:val="483C1E52"/>
    <w:rsid w:val="48863F59"/>
    <w:rsid w:val="48ACC223"/>
    <w:rsid w:val="48E7C2C3"/>
    <w:rsid w:val="48EF868B"/>
    <w:rsid w:val="48FABEB6"/>
    <w:rsid w:val="48FF8FC4"/>
    <w:rsid w:val="4905153B"/>
    <w:rsid w:val="490E52BE"/>
    <w:rsid w:val="4931A7E7"/>
    <w:rsid w:val="494359D1"/>
    <w:rsid w:val="495555D6"/>
    <w:rsid w:val="49606075"/>
    <w:rsid w:val="49824243"/>
    <w:rsid w:val="498EE63E"/>
    <w:rsid w:val="49A61554"/>
    <w:rsid w:val="4A2D3C54"/>
    <w:rsid w:val="4A69A4DA"/>
    <w:rsid w:val="4A74D66B"/>
    <w:rsid w:val="4AC6DEB6"/>
    <w:rsid w:val="4AD23389"/>
    <w:rsid w:val="4AD82930"/>
    <w:rsid w:val="4B0D7288"/>
    <w:rsid w:val="4B0DEA93"/>
    <w:rsid w:val="4B3DE9F7"/>
    <w:rsid w:val="4B70D4BD"/>
    <w:rsid w:val="4B86C13A"/>
    <w:rsid w:val="4B88A632"/>
    <w:rsid w:val="4B9BDB3D"/>
    <w:rsid w:val="4BC43DDA"/>
    <w:rsid w:val="4BF4B51D"/>
    <w:rsid w:val="4BFAF05D"/>
    <w:rsid w:val="4C27B310"/>
    <w:rsid w:val="4C37583A"/>
    <w:rsid w:val="4CA151D0"/>
    <w:rsid w:val="4CCC2CE0"/>
    <w:rsid w:val="4D33FC64"/>
    <w:rsid w:val="4D3CC441"/>
    <w:rsid w:val="4D518949"/>
    <w:rsid w:val="4D85260F"/>
    <w:rsid w:val="4DF20466"/>
    <w:rsid w:val="4E11EAA6"/>
    <w:rsid w:val="4E42A3C0"/>
    <w:rsid w:val="4E641E78"/>
    <w:rsid w:val="4E9A4CDB"/>
    <w:rsid w:val="4E9F542D"/>
    <w:rsid w:val="4EB3E5F1"/>
    <w:rsid w:val="4F388200"/>
    <w:rsid w:val="4F4205F5"/>
    <w:rsid w:val="4F8CCEB7"/>
    <w:rsid w:val="4FC35CDF"/>
    <w:rsid w:val="4FEE8FCB"/>
    <w:rsid w:val="4FF82B1E"/>
    <w:rsid w:val="4FFDA23E"/>
    <w:rsid w:val="50045E96"/>
    <w:rsid w:val="500885A3"/>
    <w:rsid w:val="501BD89D"/>
    <w:rsid w:val="505CF9C1"/>
    <w:rsid w:val="50626E18"/>
    <w:rsid w:val="50637C7A"/>
    <w:rsid w:val="50AEE4E3"/>
    <w:rsid w:val="50DEDF98"/>
    <w:rsid w:val="515652CA"/>
    <w:rsid w:val="5180B5CD"/>
    <w:rsid w:val="519B562D"/>
    <w:rsid w:val="51C3868F"/>
    <w:rsid w:val="51E39431"/>
    <w:rsid w:val="521AE578"/>
    <w:rsid w:val="52A0010D"/>
    <w:rsid w:val="52A65AD3"/>
    <w:rsid w:val="52C47E19"/>
    <w:rsid w:val="52CD6020"/>
    <w:rsid w:val="52F26F85"/>
    <w:rsid w:val="5341FF89"/>
    <w:rsid w:val="534F9E57"/>
    <w:rsid w:val="535296E1"/>
    <w:rsid w:val="5379CD41"/>
    <w:rsid w:val="53976B5D"/>
    <w:rsid w:val="5408C4CA"/>
    <w:rsid w:val="54158413"/>
    <w:rsid w:val="5440B69D"/>
    <w:rsid w:val="54922FB2"/>
    <w:rsid w:val="549800F2"/>
    <w:rsid w:val="54B478B4"/>
    <w:rsid w:val="54B7874B"/>
    <w:rsid w:val="54C26096"/>
    <w:rsid w:val="55304BCD"/>
    <w:rsid w:val="55306E1B"/>
    <w:rsid w:val="5543C230"/>
    <w:rsid w:val="554CA54D"/>
    <w:rsid w:val="555E178B"/>
    <w:rsid w:val="559B4F67"/>
    <w:rsid w:val="559C6962"/>
    <w:rsid w:val="55B2ED4D"/>
    <w:rsid w:val="56110540"/>
    <w:rsid w:val="564D1F56"/>
    <w:rsid w:val="564E703D"/>
    <w:rsid w:val="56626B3A"/>
    <w:rsid w:val="56B358ED"/>
    <w:rsid w:val="56D193BB"/>
    <w:rsid w:val="56D3BE66"/>
    <w:rsid w:val="56ED91E5"/>
    <w:rsid w:val="571BA57D"/>
    <w:rsid w:val="571D7400"/>
    <w:rsid w:val="57774ED1"/>
    <w:rsid w:val="577BEEF4"/>
    <w:rsid w:val="57926849"/>
    <w:rsid w:val="57947681"/>
    <w:rsid w:val="57B3CEA3"/>
    <w:rsid w:val="57BA2656"/>
    <w:rsid w:val="57D4EEF2"/>
    <w:rsid w:val="57E8CD44"/>
    <w:rsid w:val="582B1022"/>
    <w:rsid w:val="583D8A95"/>
    <w:rsid w:val="587AFC41"/>
    <w:rsid w:val="58877442"/>
    <w:rsid w:val="58892985"/>
    <w:rsid w:val="58BCCC8C"/>
    <w:rsid w:val="58E0BCC1"/>
    <w:rsid w:val="58EC4909"/>
    <w:rsid w:val="5902A02E"/>
    <w:rsid w:val="59288AF5"/>
    <w:rsid w:val="59707322"/>
    <w:rsid w:val="59BA725D"/>
    <w:rsid w:val="59D1E9BC"/>
    <w:rsid w:val="59D4A0E2"/>
    <w:rsid w:val="5A09782A"/>
    <w:rsid w:val="5A0ADB59"/>
    <w:rsid w:val="5A2F43FD"/>
    <w:rsid w:val="5A37752C"/>
    <w:rsid w:val="5A719CF4"/>
    <w:rsid w:val="5A7B6504"/>
    <w:rsid w:val="5A842A03"/>
    <w:rsid w:val="5A869628"/>
    <w:rsid w:val="5A93CADE"/>
    <w:rsid w:val="5A9FF1E1"/>
    <w:rsid w:val="5AB2E3C2"/>
    <w:rsid w:val="5AB6BFC0"/>
    <w:rsid w:val="5AC8240C"/>
    <w:rsid w:val="5AC848F1"/>
    <w:rsid w:val="5ADEDD2A"/>
    <w:rsid w:val="5AE96852"/>
    <w:rsid w:val="5B350C67"/>
    <w:rsid w:val="5B631268"/>
    <w:rsid w:val="5B67CD55"/>
    <w:rsid w:val="5B76AC5F"/>
    <w:rsid w:val="5B78DA3E"/>
    <w:rsid w:val="5B7A8E84"/>
    <w:rsid w:val="5B9FF93E"/>
    <w:rsid w:val="5BB4BB1E"/>
    <w:rsid w:val="5BB5EC16"/>
    <w:rsid w:val="5BB63850"/>
    <w:rsid w:val="5BBF651B"/>
    <w:rsid w:val="5BD7714B"/>
    <w:rsid w:val="5BECAF88"/>
    <w:rsid w:val="5BEFA88B"/>
    <w:rsid w:val="5C955BB3"/>
    <w:rsid w:val="5C9606AD"/>
    <w:rsid w:val="5CB395B9"/>
    <w:rsid w:val="5CCD28B9"/>
    <w:rsid w:val="5D178487"/>
    <w:rsid w:val="5D1F0147"/>
    <w:rsid w:val="5D3E624C"/>
    <w:rsid w:val="5D42D0B1"/>
    <w:rsid w:val="5D48EEF1"/>
    <w:rsid w:val="5D49E8B0"/>
    <w:rsid w:val="5D6FC8D1"/>
    <w:rsid w:val="5D8FE876"/>
    <w:rsid w:val="5D9E1ACB"/>
    <w:rsid w:val="5DA6FBD3"/>
    <w:rsid w:val="5DBBF7AC"/>
    <w:rsid w:val="5DD18BEA"/>
    <w:rsid w:val="5DDF5DA7"/>
    <w:rsid w:val="5E6DC47E"/>
    <w:rsid w:val="5E7773B8"/>
    <w:rsid w:val="5E88EF92"/>
    <w:rsid w:val="5E8CD9C1"/>
    <w:rsid w:val="5EF372E1"/>
    <w:rsid w:val="5F181993"/>
    <w:rsid w:val="5F2CF3A9"/>
    <w:rsid w:val="5F3DDB46"/>
    <w:rsid w:val="5F4D9FE3"/>
    <w:rsid w:val="5F796E0B"/>
    <w:rsid w:val="5F80F17F"/>
    <w:rsid w:val="5FC62014"/>
    <w:rsid w:val="5FD85571"/>
    <w:rsid w:val="6000F2A2"/>
    <w:rsid w:val="6016532C"/>
    <w:rsid w:val="6025E811"/>
    <w:rsid w:val="602C026D"/>
    <w:rsid w:val="606F969C"/>
    <w:rsid w:val="60AB17E1"/>
    <w:rsid w:val="610CFB53"/>
    <w:rsid w:val="61103F2A"/>
    <w:rsid w:val="61408CF2"/>
    <w:rsid w:val="6155D761"/>
    <w:rsid w:val="61ADD618"/>
    <w:rsid w:val="623A3624"/>
    <w:rsid w:val="6245ED40"/>
    <w:rsid w:val="6289B023"/>
    <w:rsid w:val="629824DC"/>
    <w:rsid w:val="62EC7113"/>
    <w:rsid w:val="633A8168"/>
    <w:rsid w:val="634F80BF"/>
    <w:rsid w:val="63880225"/>
    <w:rsid w:val="63C131F7"/>
    <w:rsid w:val="63C330E3"/>
    <w:rsid w:val="63FA3B52"/>
    <w:rsid w:val="64124DB4"/>
    <w:rsid w:val="64232FEE"/>
    <w:rsid w:val="645B89C0"/>
    <w:rsid w:val="64851CCC"/>
    <w:rsid w:val="64BE1EF4"/>
    <w:rsid w:val="64CFE0FE"/>
    <w:rsid w:val="65395650"/>
    <w:rsid w:val="6546440F"/>
    <w:rsid w:val="657C12A0"/>
    <w:rsid w:val="658FF362"/>
    <w:rsid w:val="65D7BE8C"/>
    <w:rsid w:val="65E8CA20"/>
    <w:rsid w:val="663DA106"/>
    <w:rsid w:val="666A27FD"/>
    <w:rsid w:val="669940C8"/>
    <w:rsid w:val="66FBEE8D"/>
    <w:rsid w:val="6719A39E"/>
    <w:rsid w:val="671BE5F7"/>
    <w:rsid w:val="67399F0C"/>
    <w:rsid w:val="6753A06F"/>
    <w:rsid w:val="6770793C"/>
    <w:rsid w:val="677E2F07"/>
    <w:rsid w:val="67AAC52A"/>
    <w:rsid w:val="67AF5390"/>
    <w:rsid w:val="67DAAD71"/>
    <w:rsid w:val="67FD2D44"/>
    <w:rsid w:val="680400D8"/>
    <w:rsid w:val="683BC67A"/>
    <w:rsid w:val="68467F43"/>
    <w:rsid w:val="6847D858"/>
    <w:rsid w:val="68913EC1"/>
    <w:rsid w:val="6900BD07"/>
    <w:rsid w:val="69511F5D"/>
    <w:rsid w:val="6992A78E"/>
    <w:rsid w:val="69B10C8E"/>
    <w:rsid w:val="69B6AA4F"/>
    <w:rsid w:val="69CCD6AF"/>
    <w:rsid w:val="69E9494A"/>
    <w:rsid w:val="6A0F0AC4"/>
    <w:rsid w:val="6A22C72F"/>
    <w:rsid w:val="6A459D49"/>
    <w:rsid w:val="6A6776C1"/>
    <w:rsid w:val="6A94292E"/>
    <w:rsid w:val="6AADFB91"/>
    <w:rsid w:val="6B33B8B2"/>
    <w:rsid w:val="6B45D264"/>
    <w:rsid w:val="6B5BDF91"/>
    <w:rsid w:val="6BC79FF2"/>
    <w:rsid w:val="6BC9F77C"/>
    <w:rsid w:val="6BF46F1A"/>
    <w:rsid w:val="6BF73D11"/>
    <w:rsid w:val="6BFE83A4"/>
    <w:rsid w:val="6C13EBE1"/>
    <w:rsid w:val="6C880131"/>
    <w:rsid w:val="6CA11B99"/>
    <w:rsid w:val="6CAFB574"/>
    <w:rsid w:val="6CB96530"/>
    <w:rsid w:val="6CBA1DBA"/>
    <w:rsid w:val="6D336065"/>
    <w:rsid w:val="6D4E3AC7"/>
    <w:rsid w:val="6D6EF962"/>
    <w:rsid w:val="6DB30420"/>
    <w:rsid w:val="6DF5FACE"/>
    <w:rsid w:val="6DF9D69F"/>
    <w:rsid w:val="6DFBA3BC"/>
    <w:rsid w:val="6E01D4A0"/>
    <w:rsid w:val="6E265523"/>
    <w:rsid w:val="6E37F573"/>
    <w:rsid w:val="6E4C5CF3"/>
    <w:rsid w:val="6E8CD45E"/>
    <w:rsid w:val="6EAA25E4"/>
    <w:rsid w:val="6F0F6F33"/>
    <w:rsid w:val="6F2587DA"/>
    <w:rsid w:val="6F783906"/>
    <w:rsid w:val="701DCC87"/>
    <w:rsid w:val="70216AFA"/>
    <w:rsid w:val="7030AF58"/>
    <w:rsid w:val="703B7DE7"/>
    <w:rsid w:val="7056EA53"/>
    <w:rsid w:val="70717BD4"/>
    <w:rsid w:val="70799067"/>
    <w:rsid w:val="709BEE30"/>
    <w:rsid w:val="70A2485B"/>
    <w:rsid w:val="70A993A8"/>
    <w:rsid w:val="713ED378"/>
    <w:rsid w:val="7152342C"/>
    <w:rsid w:val="71D48664"/>
    <w:rsid w:val="71E07DC5"/>
    <w:rsid w:val="71E1D338"/>
    <w:rsid w:val="720301E1"/>
    <w:rsid w:val="720B144A"/>
    <w:rsid w:val="7269120C"/>
    <w:rsid w:val="7284836B"/>
    <w:rsid w:val="7294BFA0"/>
    <w:rsid w:val="72E982E2"/>
    <w:rsid w:val="73306284"/>
    <w:rsid w:val="73882507"/>
    <w:rsid w:val="73914B78"/>
    <w:rsid w:val="73AE3C50"/>
    <w:rsid w:val="73F81F01"/>
    <w:rsid w:val="740DE4C2"/>
    <w:rsid w:val="7437EBCC"/>
    <w:rsid w:val="74686451"/>
    <w:rsid w:val="74A66A1B"/>
    <w:rsid w:val="74BC3A16"/>
    <w:rsid w:val="74CB8FB3"/>
    <w:rsid w:val="758FF93E"/>
    <w:rsid w:val="759BC44C"/>
    <w:rsid w:val="759D4EAA"/>
    <w:rsid w:val="75A89E3C"/>
    <w:rsid w:val="75AA1F78"/>
    <w:rsid w:val="75F41E81"/>
    <w:rsid w:val="76011339"/>
    <w:rsid w:val="7629582A"/>
    <w:rsid w:val="7664BB06"/>
    <w:rsid w:val="766804E9"/>
    <w:rsid w:val="766E8241"/>
    <w:rsid w:val="769AD026"/>
    <w:rsid w:val="76D44800"/>
    <w:rsid w:val="76F39FB5"/>
    <w:rsid w:val="77379DF7"/>
    <w:rsid w:val="77869E09"/>
    <w:rsid w:val="779E25D8"/>
    <w:rsid w:val="779FCBCC"/>
    <w:rsid w:val="77D234B1"/>
    <w:rsid w:val="77DCA1C9"/>
    <w:rsid w:val="77DE3C0F"/>
    <w:rsid w:val="77F261EC"/>
    <w:rsid w:val="7800E3B3"/>
    <w:rsid w:val="780B2BC7"/>
    <w:rsid w:val="783F52C5"/>
    <w:rsid w:val="785604B9"/>
    <w:rsid w:val="787B0EF0"/>
    <w:rsid w:val="7880E1B0"/>
    <w:rsid w:val="789E481B"/>
    <w:rsid w:val="78AE49E2"/>
    <w:rsid w:val="78B98D6D"/>
    <w:rsid w:val="78BA7BE2"/>
    <w:rsid w:val="78C2CF4A"/>
    <w:rsid w:val="790BC123"/>
    <w:rsid w:val="795EE9E5"/>
    <w:rsid w:val="79883ECC"/>
    <w:rsid w:val="79CE4A8F"/>
    <w:rsid w:val="79CF6CED"/>
    <w:rsid w:val="79D28AA9"/>
    <w:rsid w:val="79F363A9"/>
    <w:rsid w:val="7A051AAE"/>
    <w:rsid w:val="7A204DD6"/>
    <w:rsid w:val="7A3B9742"/>
    <w:rsid w:val="7A5BE119"/>
    <w:rsid w:val="7A9362A8"/>
    <w:rsid w:val="7AAC0909"/>
    <w:rsid w:val="7B040042"/>
    <w:rsid w:val="7B333782"/>
    <w:rsid w:val="7B45ADC8"/>
    <w:rsid w:val="7B654C67"/>
    <w:rsid w:val="7B678376"/>
    <w:rsid w:val="7B690693"/>
    <w:rsid w:val="7B6B2BA2"/>
    <w:rsid w:val="7BD32116"/>
    <w:rsid w:val="7C112265"/>
    <w:rsid w:val="7C127FA6"/>
    <w:rsid w:val="7C5CA5E2"/>
    <w:rsid w:val="7C79264D"/>
    <w:rsid w:val="7C9FB586"/>
    <w:rsid w:val="7CA52B54"/>
    <w:rsid w:val="7CB05588"/>
    <w:rsid w:val="7CD44C09"/>
    <w:rsid w:val="7CD59E92"/>
    <w:rsid w:val="7CDF3F7F"/>
    <w:rsid w:val="7CE0D4E4"/>
    <w:rsid w:val="7CF64495"/>
    <w:rsid w:val="7D050D49"/>
    <w:rsid w:val="7D26B3A5"/>
    <w:rsid w:val="7D57137F"/>
    <w:rsid w:val="7DBDDC42"/>
    <w:rsid w:val="7E6650F2"/>
    <w:rsid w:val="7EC3069E"/>
    <w:rsid w:val="7ECF6513"/>
    <w:rsid w:val="7EDB0F7B"/>
    <w:rsid w:val="7FCFD840"/>
    <w:rsid w:val="7FF39710"/>
    <w:rsid w:val="7FF4D107"/>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DA2A7"/>
  <w15:chartTrackingRefBased/>
  <w15:docId w15:val="{99661A5F-3C90-416F-868C-108A3F6FB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9546D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9546D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9546DC"/>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9546DC"/>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9546DC"/>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9546DC"/>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9546DC"/>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9546DC"/>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9546DC"/>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9546DC"/>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9546DC"/>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9546DC"/>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9546DC"/>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9546DC"/>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9546D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9546D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9546D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9546D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9546D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9546D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9546D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9546D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9546DC"/>
    <w:pPr>
      <w:spacing w:before="160"/>
      <w:jc w:val="center"/>
    </w:pPr>
    <w:rPr>
      <w:i/>
      <w:iCs/>
      <w:color w:val="404040" w:themeColor="text1" w:themeTint="BF"/>
    </w:rPr>
  </w:style>
  <w:style w:type="character" w:customStyle="1" w:styleId="TsitaatMrk">
    <w:name w:val="Tsitaat Märk"/>
    <w:basedOn w:val="Liguvaikefont"/>
    <w:link w:val="Tsitaat"/>
    <w:uiPriority w:val="29"/>
    <w:rsid w:val="009546DC"/>
    <w:rPr>
      <w:i/>
      <w:iCs/>
      <w:color w:val="404040" w:themeColor="text1" w:themeTint="BF"/>
    </w:rPr>
  </w:style>
  <w:style w:type="paragraph" w:styleId="Loendilik">
    <w:name w:val="List Paragraph"/>
    <w:basedOn w:val="Normaallaad"/>
    <w:uiPriority w:val="34"/>
    <w:qFormat/>
    <w:rsid w:val="009546DC"/>
    <w:pPr>
      <w:ind w:left="720"/>
      <w:contextualSpacing/>
    </w:pPr>
  </w:style>
  <w:style w:type="character" w:styleId="Selgeltmrgatavrhutus">
    <w:name w:val="Intense Emphasis"/>
    <w:basedOn w:val="Liguvaikefont"/>
    <w:uiPriority w:val="21"/>
    <w:qFormat/>
    <w:rsid w:val="009546DC"/>
    <w:rPr>
      <w:i/>
      <w:iCs/>
      <w:color w:val="0F4761" w:themeColor="accent1" w:themeShade="BF"/>
    </w:rPr>
  </w:style>
  <w:style w:type="paragraph" w:styleId="Selgeltmrgatavtsitaat">
    <w:name w:val="Intense Quote"/>
    <w:basedOn w:val="Normaallaad"/>
    <w:next w:val="Normaallaad"/>
    <w:link w:val="SelgeltmrgatavtsitaatMrk"/>
    <w:uiPriority w:val="30"/>
    <w:qFormat/>
    <w:rsid w:val="009546D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9546DC"/>
    <w:rPr>
      <w:i/>
      <w:iCs/>
      <w:color w:val="0F4761" w:themeColor="accent1" w:themeShade="BF"/>
    </w:rPr>
  </w:style>
  <w:style w:type="character" w:styleId="Selgeltmrgatavviide">
    <w:name w:val="Intense Reference"/>
    <w:basedOn w:val="Liguvaikefont"/>
    <w:uiPriority w:val="32"/>
    <w:qFormat/>
    <w:rsid w:val="009546DC"/>
    <w:rPr>
      <w:b/>
      <w:bCs/>
      <w:smallCaps/>
      <w:color w:val="0F4761" w:themeColor="accent1" w:themeShade="BF"/>
      <w:spacing w:val="5"/>
    </w:rPr>
  </w:style>
  <w:style w:type="character" w:customStyle="1" w:styleId="normaltextrun">
    <w:name w:val="normaltextrun"/>
    <w:basedOn w:val="Liguvaikefont"/>
    <w:rsid w:val="009546DC"/>
  </w:style>
  <w:style w:type="character" w:customStyle="1" w:styleId="eop">
    <w:name w:val="eop"/>
    <w:basedOn w:val="Liguvaikefont"/>
    <w:rsid w:val="009546DC"/>
  </w:style>
  <w:style w:type="paragraph" w:customStyle="1" w:styleId="paragraph">
    <w:name w:val="paragraph"/>
    <w:basedOn w:val="Normaallaad"/>
    <w:rsid w:val="00EE2D24"/>
    <w:pPr>
      <w:spacing w:before="100" w:beforeAutospacing="1" w:after="100" w:afterAutospacing="1" w:line="240" w:lineRule="auto"/>
    </w:pPr>
    <w:rPr>
      <w:rFonts w:ascii="Times New Roman" w:eastAsia="Times New Roman" w:hAnsi="Times New Roman" w:cs="Times New Roman"/>
      <w:kern w:val="0"/>
      <w:lang w:eastAsia="et-EE"/>
      <w14:ligatures w14:val="none"/>
    </w:rPr>
  </w:style>
  <w:style w:type="character" w:styleId="Kommentaariviide">
    <w:name w:val="annotation reference"/>
    <w:basedOn w:val="Liguvaikefont"/>
    <w:uiPriority w:val="99"/>
    <w:semiHidden/>
    <w:unhideWhenUsed/>
    <w:rsid w:val="00A6166E"/>
    <w:rPr>
      <w:sz w:val="16"/>
      <w:szCs w:val="16"/>
    </w:rPr>
  </w:style>
  <w:style w:type="paragraph" w:styleId="Kommentaaritekst">
    <w:name w:val="annotation text"/>
    <w:basedOn w:val="Normaallaad"/>
    <w:link w:val="KommentaaritekstMrk"/>
    <w:uiPriority w:val="99"/>
    <w:unhideWhenUsed/>
    <w:rsid w:val="00A6166E"/>
    <w:pPr>
      <w:spacing w:line="240" w:lineRule="auto"/>
    </w:pPr>
    <w:rPr>
      <w:sz w:val="20"/>
      <w:szCs w:val="20"/>
    </w:rPr>
  </w:style>
  <w:style w:type="character" w:customStyle="1" w:styleId="KommentaaritekstMrk">
    <w:name w:val="Kommentaari tekst Märk"/>
    <w:basedOn w:val="Liguvaikefont"/>
    <w:link w:val="Kommentaaritekst"/>
    <w:uiPriority w:val="99"/>
    <w:rsid w:val="00A6166E"/>
    <w:rPr>
      <w:sz w:val="20"/>
      <w:szCs w:val="20"/>
    </w:rPr>
  </w:style>
  <w:style w:type="paragraph" w:styleId="Kommentaariteema">
    <w:name w:val="annotation subject"/>
    <w:basedOn w:val="Kommentaaritekst"/>
    <w:next w:val="Kommentaaritekst"/>
    <w:link w:val="KommentaariteemaMrk"/>
    <w:uiPriority w:val="99"/>
    <w:semiHidden/>
    <w:unhideWhenUsed/>
    <w:rsid w:val="00A6166E"/>
    <w:rPr>
      <w:b/>
      <w:bCs/>
    </w:rPr>
  </w:style>
  <w:style w:type="character" w:customStyle="1" w:styleId="KommentaariteemaMrk">
    <w:name w:val="Kommentaari teema Märk"/>
    <w:basedOn w:val="KommentaaritekstMrk"/>
    <w:link w:val="Kommentaariteema"/>
    <w:uiPriority w:val="99"/>
    <w:semiHidden/>
    <w:rsid w:val="00A6166E"/>
    <w:rPr>
      <w:b/>
      <w:bCs/>
      <w:sz w:val="20"/>
      <w:szCs w:val="20"/>
    </w:rPr>
  </w:style>
  <w:style w:type="character" w:styleId="Hperlink">
    <w:name w:val="Hyperlink"/>
    <w:basedOn w:val="Liguvaikefont"/>
    <w:uiPriority w:val="99"/>
    <w:unhideWhenUsed/>
    <w:rsid w:val="0050153C"/>
    <w:rPr>
      <w:color w:val="467886" w:themeColor="hyperlink"/>
      <w:u w:val="single"/>
    </w:rPr>
  </w:style>
  <w:style w:type="character" w:styleId="Lahendamatamainimine">
    <w:name w:val="Unresolved Mention"/>
    <w:basedOn w:val="Liguvaikefont"/>
    <w:uiPriority w:val="99"/>
    <w:semiHidden/>
    <w:unhideWhenUsed/>
    <w:rsid w:val="0050153C"/>
    <w:rPr>
      <w:color w:val="605E5C"/>
      <w:shd w:val="clear" w:color="auto" w:fill="E1DFDD"/>
    </w:rPr>
  </w:style>
  <w:style w:type="paragraph" w:styleId="Redaktsioon">
    <w:name w:val="Revision"/>
    <w:hidden/>
    <w:uiPriority w:val="99"/>
    <w:semiHidden/>
    <w:rsid w:val="00AE291E"/>
    <w:pPr>
      <w:spacing w:after="0" w:line="240" w:lineRule="auto"/>
    </w:pPr>
  </w:style>
  <w:style w:type="character" w:customStyle="1" w:styleId="scxw36858221">
    <w:name w:val="scxw36858221"/>
    <w:basedOn w:val="Liguvaikefont"/>
    <w:rsid w:val="001F6ABB"/>
  </w:style>
  <w:style w:type="paragraph" w:styleId="Pis">
    <w:name w:val="header"/>
    <w:basedOn w:val="Normaallaad"/>
    <w:link w:val="PisMrk"/>
    <w:uiPriority w:val="99"/>
    <w:unhideWhenUsed/>
    <w:rsid w:val="003B355A"/>
    <w:pPr>
      <w:tabs>
        <w:tab w:val="center" w:pos="4536"/>
        <w:tab w:val="right" w:pos="9072"/>
      </w:tabs>
      <w:spacing w:after="0" w:line="240" w:lineRule="auto"/>
    </w:pPr>
  </w:style>
  <w:style w:type="character" w:customStyle="1" w:styleId="PisMrk">
    <w:name w:val="Päis Märk"/>
    <w:basedOn w:val="Liguvaikefont"/>
    <w:link w:val="Pis"/>
    <w:uiPriority w:val="99"/>
    <w:rsid w:val="003B355A"/>
  </w:style>
  <w:style w:type="paragraph" w:styleId="Jalus">
    <w:name w:val="footer"/>
    <w:basedOn w:val="Normaallaad"/>
    <w:link w:val="JalusMrk"/>
    <w:uiPriority w:val="99"/>
    <w:unhideWhenUsed/>
    <w:rsid w:val="003B355A"/>
    <w:pPr>
      <w:tabs>
        <w:tab w:val="center" w:pos="4536"/>
        <w:tab w:val="right" w:pos="9072"/>
      </w:tabs>
      <w:spacing w:after="0" w:line="240" w:lineRule="auto"/>
    </w:pPr>
  </w:style>
  <w:style w:type="character" w:customStyle="1" w:styleId="JalusMrk">
    <w:name w:val="Jalus Märk"/>
    <w:basedOn w:val="Liguvaikefont"/>
    <w:link w:val="Jalus"/>
    <w:uiPriority w:val="99"/>
    <w:rsid w:val="003B355A"/>
  </w:style>
  <w:style w:type="table" w:styleId="Kontuurtabel">
    <w:name w:val="Table Grid"/>
    <w:basedOn w:val="Normaal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ainimine">
    <w:name w:val="Mention"/>
    <w:basedOn w:val="Liguvaikefont"/>
    <w:uiPriority w:val="99"/>
    <w:unhideWhenUsed/>
    <w:rsid w:val="00701FB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219197">
      <w:bodyDiv w:val="1"/>
      <w:marLeft w:val="0"/>
      <w:marRight w:val="0"/>
      <w:marTop w:val="0"/>
      <w:marBottom w:val="0"/>
      <w:divBdr>
        <w:top w:val="none" w:sz="0" w:space="0" w:color="auto"/>
        <w:left w:val="none" w:sz="0" w:space="0" w:color="auto"/>
        <w:bottom w:val="none" w:sz="0" w:space="0" w:color="auto"/>
        <w:right w:val="none" w:sz="0" w:space="0" w:color="auto"/>
      </w:divBdr>
      <w:divsChild>
        <w:div w:id="1510216705">
          <w:marLeft w:val="0"/>
          <w:marRight w:val="0"/>
          <w:marTop w:val="0"/>
          <w:marBottom w:val="0"/>
          <w:divBdr>
            <w:top w:val="none" w:sz="0" w:space="0" w:color="auto"/>
            <w:left w:val="none" w:sz="0" w:space="0" w:color="auto"/>
            <w:bottom w:val="none" w:sz="0" w:space="0" w:color="auto"/>
            <w:right w:val="none" w:sz="0" w:space="0" w:color="auto"/>
          </w:divBdr>
        </w:div>
        <w:div w:id="2023818547">
          <w:marLeft w:val="0"/>
          <w:marRight w:val="0"/>
          <w:marTop w:val="0"/>
          <w:marBottom w:val="0"/>
          <w:divBdr>
            <w:top w:val="none" w:sz="0" w:space="0" w:color="auto"/>
            <w:left w:val="none" w:sz="0" w:space="0" w:color="auto"/>
            <w:bottom w:val="none" w:sz="0" w:space="0" w:color="auto"/>
            <w:right w:val="none" w:sz="0" w:space="0" w:color="auto"/>
          </w:divBdr>
        </w:div>
      </w:divsChild>
    </w:div>
    <w:div w:id="253130318">
      <w:bodyDiv w:val="1"/>
      <w:marLeft w:val="0"/>
      <w:marRight w:val="0"/>
      <w:marTop w:val="0"/>
      <w:marBottom w:val="0"/>
      <w:divBdr>
        <w:top w:val="none" w:sz="0" w:space="0" w:color="auto"/>
        <w:left w:val="none" w:sz="0" w:space="0" w:color="auto"/>
        <w:bottom w:val="none" w:sz="0" w:space="0" w:color="auto"/>
        <w:right w:val="none" w:sz="0" w:space="0" w:color="auto"/>
      </w:divBdr>
    </w:div>
    <w:div w:id="648941641">
      <w:bodyDiv w:val="1"/>
      <w:marLeft w:val="0"/>
      <w:marRight w:val="0"/>
      <w:marTop w:val="0"/>
      <w:marBottom w:val="0"/>
      <w:divBdr>
        <w:top w:val="none" w:sz="0" w:space="0" w:color="auto"/>
        <w:left w:val="none" w:sz="0" w:space="0" w:color="auto"/>
        <w:bottom w:val="none" w:sz="0" w:space="0" w:color="auto"/>
        <w:right w:val="none" w:sz="0" w:space="0" w:color="auto"/>
      </w:divBdr>
      <w:divsChild>
        <w:div w:id="1250581705">
          <w:marLeft w:val="0"/>
          <w:marRight w:val="0"/>
          <w:marTop w:val="0"/>
          <w:marBottom w:val="0"/>
          <w:divBdr>
            <w:top w:val="none" w:sz="0" w:space="0" w:color="auto"/>
            <w:left w:val="none" w:sz="0" w:space="0" w:color="auto"/>
            <w:bottom w:val="none" w:sz="0" w:space="0" w:color="auto"/>
            <w:right w:val="none" w:sz="0" w:space="0" w:color="auto"/>
          </w:divBdr>
        </w:div>
        <w:div w:id="1797212214">
          <w:marLeft w:val="0"/>
          <w:marRight w:val="0"/>
          <w:marTop w:val="0"/>
          <w:marBottom w:val="0"/>
          <w:divBdr>
            <w:top w:val="none" w:sz="0" w:space="0" w:color="auto"/>
            <w:left w:val="none" w:sz="0" w:space="0" w:color="auto"/>
            <w:bottom w:val="none" w:sz="0" w:space="0" w:color="auto"/>
            <w:right w:val="none" w:sz="0" w:space="0" w:color="auto"/>
          </w:divBdr>
        </w:div>
      </w:divsChild>
    </w:div>
    <w:div w:id="1174416331">
      <w:bodyDiv w:val="1"/>
      <w:marLeft w:val="0"/>
      <w:marRight w:val="0"/>
      <w:marTop w:val="0"/>
      <w:marBottom w:val="0"/>
      <w:divBdr>
        <w:top w:val="none" w:sz="0" w:space="0" w:color="auto"/>
        <w:left w:val="none" w:sz="0" w:space="0" w:color="auto"/>
        <w:bottom w:val="none" w:sz="0" w:space="0" w:color="auto"/>
        <w:right w:val="none" w:sz="0" w:space="0" w:color="auto"/>
      </w:divBdr>
      <w:divsChild>
        <w:div w:id="567153571">
          <w:marLeft w:val="0"/>
          <w:marRight w:val="0"/>
          <w:marTop w:val="0"/>
          <w:marBottom w:val="0"/>
          <w:divBdr>
            <w:top w:val="none" w:sz="0" w:space="0" w:color="auto"/>
            <w:left w:val="none" w:sz="0" w:space="0" w:color="auto"/>
            <w:bottom w:val="none" w:sz="0" w:space="0" w:color="auto"/>
            <w:right w:val="none" w:sz="0" w:space="0" w:color="auto"/>
          </w:divBdr>
        </w:div>
        <w:div w:id="1350524961">
          <w:marLeft w:val="0"/>
          <w:marRight w:val="0"/>
          <w:marTop w:val="0"/>
          <w:marBottom w:val="0"/>
          <w:divBdr>
            <w:top w:val="none" w:sz="0" w:space="0" w:color="auto"/>
            <w:left w:val="none" w:sz="0" w:space="0" w:color="auto"/>
            <w:bottom w:val="none" w:sz="0" w:space="0" w:color="auto"/>
            <w:right w:val="none" w:sz="0" w:space="0" w:color="auto"/>
          </w:divBdr>
        </w:div>
        <w:div w:id="2074503387">
          <w:marLeft w:val="0"/>
          <w:marRight w:val="0"/>
          <w:marTop w:val="0"/>
          <w:marBottom w:val="0"/>
          <w:divBdr>
            <w:top w:val="none" w:sz="0" w:space="0" w:color="auto"/>
            <w:left w:val="none" w:sz="0" w:space="0" w:color="auto"/>
            <w:bottom w:val="none" w:sz="0" w:space="0" w:color="auto"/>
            <w:right w:val="none" w:sz="0" w:space="0" w:color="auto"/>
          </w:divBdr>
        </w:div>
      </w:divsChild>
    </w:div>
    <w:div w:id="1208449934">
      <w:bodyDiv w:val="1"/>
      <w:marLeft w:val="0"/>
      <w:marRight w:val="0"/>
      <w:marTop w:val="0"/>
      <w:marBottom w:val="0"/>
      <w:divBdr>
        <w:top w:val="none" w:sz="0" w:space="0" w:color="auto"/>
        <w:left w:val="none" w:sz="0" w:space="0" w:color="auto"/>
        <w:bottom w:val="none" w:sz="0" w:space="0" w:color="auto"/>
        <w:right w:val="none" w:sz="0" w:space="0" w:color="auto"/>
      </w:divBdr>
      <w:divsChild>
        <w:div w:id="237638689">
          <w:marLeft w:val="0"/>
          <w:marRight w:val="0"/>
          <w:marTop w:val="0"/>
          <w:marBottom w:val="0"/>
          <w:divBdr>
            <w:top w:val="none" w:sz="0" w:space="0" w:color="auto"/>
            <w:left w:val="none" w:sz="0" w:space="0" w:color="auto"/>
            <w:bottom w:val="none" w:sz="0" w:space="0" w:color="auto"/>
            <w:right w:val="none" w:sz="0" w:space="0" w:color="auto"/>
          </w:divBdr>
        </w:div>
        <w:div w:id="899289711">
          <w:marLeft w:val="0"/>
          <w:marRight w:val="0"/>
          <w:marTop w:val="0"/>
          <w:marBottom w:val="0"/>
          <w:divBdr>
            <w:top w:val="none" w:sz="0" w:space="0" w:color="auto"/>
            <w:left w:val="none" w:sz="0" w:space="0" w:color="auto"/>
            <w:bottom w:val="none" w:sz="0" w:space="0" w:color="auto"/>
            <w:right w:val="none" w:sz="0" w:space="0" w:color="auto"/>
          </w:divBdr>
        </w:div>
      </w:divsChild>
    </w:div>
    <w:div w:id="1369795453">
      <w:bodyDiv w:val="1"/>
      <w:marLeft w:val="0"/>
      <w:marRight w:val="0"/>
      <w:marTop w:val="0"/>
      <w:marBottom w:val="0"/>
      <w:divBdr>
        <w:top w:val="none" w:sz="0" w:space="0" w:color="auto"/>
        <w:left w:val="none" w:sz="0" w:space="0" w:color="auto"/>
        <w:bottom w:val="none" w:sz="0" w:space="0" w:color="auto"/>
        <w:right w:val="none" w:sz="0" w:space="0" w:color="auto"/>
      </w:divBdr>
      <w:divsChild>
        <w:div w:id="237711649">
          <w:marLeft w:val="0"/>
          <w:marRight w:val="0"/>
          <w:marTop w:val="0"/>
          <w:marBottom w:val="0"/>
          <w:divBdr>
            <w:top w:val="none" w:sz="0" w:space="0" w:color="auto"/>
            <w:left w:val="none" w:sz="0" w:space="0" w:color="auto"/>
            <w:bottom w:val="none" w:sz="0" w:space="0" w:color="auto"/>
            <w:right w:val="none" w:sz="0" w:space="0" w:color="auto"/>
          </w:divBdr>
        </w:div>
        <w:div w:id="2058580803">
          <w:marLeft w:val="0"/>
          <w:marRight w:val="0"/>
          <w:marTop w:val="0"/>
          <w:marBottom w:val="0"/>
          <w:divBdr>
            <w:top w:val="none" w:sz="0" w:space="0" w:color="auto"/>
            <w:left w:val="none" w:sz="0" w:space="0" w:color="auto"/>
            <w:bottom w:val="none" w:sz="0" w:space="0" w:color="auto"/>
            <w:right w:val="none" w:sz="0" w:space="0" w:color="auto"/>
          </w:divBdr>
        </w:div>
      </w:divsChild>
    </w:div>
    <w:div w:id="1654721114">
      <w:bodyDiv w:val="1"/>
      <w:marLeft w:val="0"/>
      <w:marRight w:val="0"/>
      <w:marTop w:val="0"/>
      <w:marBottom w:val="0"/>
      <w:divBdr>
        <w:top w:val="none" w:sz="0" w:space="0" w:color="auto"/>
        <w:left w:val="none" w:sz="0" w:space="0" w:color="auto"/>
        <w:bottom w:val="none" w:sz="0" w:space="0" w:color="auto"/>
        <w:right w:val="none" w:sz="0" w:space="0" w:color="auto"/>
      </w:divBdr>
    </w:div>
    <w:div w:id="1887640557">
      <w:bodyDiv w:val="1"/>
      <w:marLeft w:val="0"/>
      <w:marRight w:val="0"/>
      <w:marTop w:val="0"/>
      <w:marBottom w:val="0"/>
      <w:divBdr>
        <w:top w:val="none" w:sz="0" w:space="0" w:color="auto"/>
        <w:left w:val="none" w:sz="0" w:space="0" w:color="auto"/>
        <w:bottom w:val="none" w:sz="0" w:space="0" w:color="auto"/>
        <w:right w:val="none" w:sz="0" w:space="0" w:color="auto"/>
      </w:divBdr>
      <w:divsChild>
        <w:div w:id="467749252">
          <w:marLeft w:val="0"/>
          <w:marRight w:val="0"/>
          <w:marTop w:val="0"/>
          <w:marBottom w:val="0"/>
          <w:divBdr>
            <w:top w:val="none" w:sz="0" w:space="0" w:color="auto"/>
            <w:left w:val="none" w:sz="0" w:space="0" w:color="auto"/>
            <w:bottom w:val="none" w:sz="0" w:space="0" w:color="auto"/>
            <w:right w:val="none" w:sz="0" w:space="0" w:color="auto"/>
          </w:divBdr>
        </w:div>
        <w:div w:id="534583734">
          <w:marLeft w:val="0"/>
          <w:marRight w:val="0"/>
          <w:marTop w:val="0"/>
          <w:marBottom w:val="0"/>
          <w:divBdr>
            <w:top w:val="none" w:sz="0" w:space="0" w:color="auto"/>
            <w:left w:val="none" w:sz="0" w:space="0" w:color="auto"/>
            <w:bottom w:val="none" w:sz="0" w:space="0" w:color="auto"/>
            <w:right w:val="none" w:sz="0" w:space="0" w:color="auto"/>
          </w:divBdr>
        </w:div>
        <w:div w:id="1269390186">
          <w:marLeft w:val="0"/>
          <w:marRight w:val="0"/>
          <w:marTop w:val="0"/>
          <w:marBottom w:val="0"/>
          <w:divBdr>
            <w:top w:val="none" w:sz="0" w:space="0" w:color="auto"/>
            <w:left w:val="none" w:sz="0" w:space="0" w:color="auto"/>
            <w:bottom w:val="none" w:sz="0" w:space="0" w:color="auto"/>
            <w:right w:val="none" w:sz="0" w:space="0" w:color="auto"/>
          </w:divBdr>
        </w:div>
        <w:div w:id="1515267444">
          <w:marLeft w:val="0"/>
          <w:marRight w:val="0"/>
          <w:marTop w:val="0"/>
          <w:marBottom w:val="0"/>
          <w:divBdr>
            <w:top w:val="none" w:sz="0" w:space="0" w:color="auto"/>
            <w:left w:val="none" w:sz="0" w:space="0" w:color="auto"/>
            <w:bottom w:val="none" w:sz="0" w:space="0" w:color="auto"/>
            <w:right w:val="none" w:sz="0" w:space="0" w:color="auto"/>
          </w:divBdr>
        </w:div>
        <w:div w:id="19780230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comments" Target="comments.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0F8C2B5-D6CD-489D-AEFC-E06B34451070}">
  <ds:schemaRefs>
    <ds:schemaRef ds:uri="http://schemas.openxmlformats.org/officeDocument/2006/bibliography"/>
  </ds:schemaRefs>
</ds:datastoreItem>
</file>

<file path=customXml/itemProps2.xml><?xml version="1.0" encoding="utf-8"?>
<ds:datastoreItem xmlns:ds="http://schemas.openxmlformats.org/officeDocument/2006/customXml" ds:itemID="{D4D0DDD4-7111-408D-9A2E-F60D093B5C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B5ABDC-BF17-4546-A031-4A40461EDBFF}">
  <ds:schemaRefs>
    <ds:schemaRef ds:uri="http://schemas.microsoft.com/sharepoint/v3/contenttype/forms"/>
  </ds:schemaRefs>
</ds:datastoreItem>
</file>

<file path=customXml/itemProps4.xml><?xml version="1.0" encoding="utf-8"?>
<ds:datastoreItem xmlns:ds="http://schemas.openxmlformats.org/officeDocument/2006/customXml" ds:itemID="{A54994B0-49BF-4917-BD73-69753BD67687}">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3</Pages>
  <Words>875</Words>
  <Characters>5081</Characters>
  <Application>Microsoft Office Word</Application>
  <DocSecurity>0</DocSecurity>
  <Lines>42</Lines>
  <Paragraphs>11</Paragraphs>
  <ScaleCrop>false</ScaleCrop>
  <Company/>
  <LinksUpToDate>false</LinksUpToDate>
  <CharactersWithSpaces>5945</CharactersWithSpaces>
  <SharedDoc>false</SharedDoc>
  <HLinks>
    <vt:vector size="12" baseType="variant">
      <vt:variant>
        <vt:i4>1638505</vt:i4>
      </vt:variant>
      <vt:variant>
        <vt:i4>3</vt:i4>
      </vt:variant>
      <vt:variant>
        <vt:i4>0</vt:i4>
      </vt:variant>
      <vt:variant>
        <vt:i4>5</vt:i4>
      </vt:variant>
      <vt:variant>
        <vt:lpwstr>mailto:kati.nolvak@sm.ee</vt:lpwstr>
      </vt:variant>
      <vt:variant>
        <vt:lpwstr/>
      </vt:variant>
      <vt:variant>
        <vt:i4>3014739</vt:i4>
      </vt:variant>
      <vt:variant>
        <vt:i4>0</vt:i4>
      </vt:variant>
      <vt:variant>
        <vt:i4>0</vt:i4>
      </vt:variant>
      <vt:variant>
        <vt:i4>5</vt:i4>
      </vt:variant>
      <vt:variant>
        <vt:lpwstr>mailto:alice.syndema@sm.ee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Kaie Pukk - SOM</dc:creator>
  <cp:keywords/>
  <dc:description/>
  <cp:lastModifiedBy>Maria Sults - JUSTDIGI</cp:lastModifiedBy>
  <cp:revision>80</cp:revision>
  <cp:lastPrinted>2025-08-14T11:41:00Z</cp:lastPrinted>
  <dcterms:created xsi:type="dcterms:W3CDTF">2025-08-06T17:03:00Z</dcterms:created>
  <dcterms:modified xsi:type="dcterms:W3CDTF">2025-08-15T09:26:00Z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2024-12-23T10:44:19Z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92a50e85-7481-4802-a29e-1ae642a5062b</vt:lpwstr>
  </property>
  <property fmtid="{D5CDD505-2E9C-101B-9397-08002B2CF9AE}" pid="8" name="MSIP_Label_defa4170-0d19-0005-0004-bc88714345d2_ContentBits">
    <vt:lpwstr>0</vt:lpwstr>
  </property>
  <property fmtid="{D5CDD505-2E9C-101B-9397-08002B2CF9AE}" pid="9" name="ContentTypeId">
    <vt:lpwstr>0x0101003E579B56BAECA84AA24CE2339784D7AE</vt:lpwstr>
  </property>
  <property fmtid="{D5CDD505-2E9C-101B-9397-08002B2CF9AE}" pid="10" name="MediaServiceImageTags">
    <vt:lpwstr/>
  </property>
</Properties>
</file>